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7B4" w:rsidRDefault="00E64373">
      <w:pPr>
        <w:pStyle w:val="Heading2"/>
      </w:pPr>
      <w:bookmarkStart w:name="_Toc261439721" w:id="0"/>
      <w:bookmarkStart w:name="_Toc77394180" w:id="1"/>
      <w:bookmarkStart w:name="_Toc77408246" w:id="2"/>
      <w:r>
        <w:t>31.1</w:t>
      </w:r>
      <w:r>
        <w:tab/>
      </w:r>
      <w:bookmarkEnd w:id="0"/>
      <w:r>
        <w:t>New York Comprehensive System Planning Process (“CSPP”)</w:t>
      </w:r>
    </w:p>
    <w:p w:rsidR="009F77B4" w:rsidRDefault="00E64373">
      <w:pPr>
        <w:pStyle w:val="Heading3"/>
        <w:rPr>
          <w:szCs w:val="24"/>
        </w:rPr>
      </w:pPr>
      <w:bookmarkStart w:name="_Toc261439722" w:id="3"/>
      <w:r>
        <w:rPr>
          <w:szCs w:val="24"/>
        </w:rPr>
        <w:t>31.1.1</w:t>
      </w:r>
      <w:r>
        <w:rPr>
          <w:szCs w:val="24"/>
        </w:rPr>
        <w:tab/>
      </w:r>
      <w:bookmarkEnd w:id="1"/>
      <w:bookmarkEnd w:id="2"/>
      <w:bookmarkEnd w:id="3"/>
      <w:r>
        <w:rPr>
          <w:szCs w:val="24"/>
        </w:rPr>
        <w:t>Definitions</w:t>
      </w:r>
    </w:p>
    <w:p w:rsidR="009F77B4" w:rsidRDefault="00E64373">
      <w:pPr>
        <w:pStyle w:val="Bodypara"/>
        <w:rPr>
          <w:color w:val="000000"/>
        </w:rPr>
      </w:pPr>
      <w:r>
        <w:rPr>
          <w:color w:val="000000"/>
        </w:rPr>
        <w:t xml:space="preserve">Throughout Sections 31.1 through 31.7, the following capitalized terms shall have the meanings set forth in this subsection:  </w:t>
      </w:r>
    </w:p>
    <w:p w:rsidR="009F77B4" w:rsidRDefault="00E64373">
      <w:pPr>
        <w:pStyle w:val="Definition"/>
        <w:rPr>
          <w:b/>
        </w:rPr>
      </w:pPr>
      <w:r>
        <w:rPr>
          <w:b/>
        </w:rPr>
        <w:t xml:space="preserve">Affected TO:  </w:t>
      </w:r>
      <w:r>
        <w:t>The Transmission Owner who receives written notification of a dispute related to a Local Transmission Planning Process pursuant to Section 31.2.1.3.1.</w:t>
      </w:r>
    </w:p>
    <w:p w:rsidR="009F77B4" w:rsidRDefault="00E64373">
      <w:pPr>
        <w:pStyle w:val="Definition"/>
      </w:pPr>
      <w:r>
        <w:rPr>
          <w:b/>
        </w:rPr>
        <w:t xml:space="preserve">Bounded Region:  </w:t>
      </w:r>
      <w:r>
        <w:t xml:space="preserve">A Load Zone or Zones within an area that is isolated from the rest of the NYCA as a result of constrained interface limits.  </w:t>
      </w:r>
    </w:p>
    <w:p w:rsidR="004A194A" w:rsidRDefault="00E64373">
      <w:pPr>
        <w:pStyle w:val="Definition"/>
        <w:rPr>
          <w:ins w:author="Unknown" w:date="" w:id="4"/>
        </w:rPr>
      </w:pPr>
      <w:r>
        <w:rPr>
          <w:b/>
        </w:rPr>
        <w:t xml:space="preserve">CARIS: </w:t>
      </w:r>
      <w:r>
        <w:t xml:space="preserve"> The Congestion Assessment and Resource Integration Study for economic planning developed by the ISO in consultation with the Market Participants and other interested parties pursuant to Section 31.3 of this Attachment Y. </w:t>
      </w:r>
    </w:p>
    <w:p w:rsidR="009F77B4" w:rsidRDefault="004A194A">
      <w:pPr>
        <w:pStyle w:val="Definition"/>
      </w:pPr>
      <w:ins w:author="Unknown" w:date="" w:id="5">
        <w:r w:rsidRPr="004A194A">
          <w:rPr>
            <w:b/>
          </w:rPr>
          <w:t>Cost Cap</w:t>
        </w:r>
        <w:r>
          <w:t xml:space="preserve">:  A </w:t>
        </w:r>
      </w:ins>
      <w:ins w:author="Unknown" w:date="" w:id="6">
        <w:r w:rsidR="00E47A66">
          <w:t xml:space="preserve">Developer’s </w:t>
        </w:r>
      </w:ins>
      <w:ins w:author="Unknown" w:date="" w:id="7">
        <w:r w:rsidR="000443EB">
          <w:t xml:space="preserve">commitment </w:t>
        </w:r>
      </w:ins>
      <w:ins w:author="Unknown" w:date="" w:id="8">
        <w:r w:rsidR="007E3592">
          <w:t>to contain</w:t>
        </w:r>
        <w:bookmarkStart w:name="_GoBack" w:id="9"/>
        <w:bookmarkEnd w:id="9"/>
        <w:r w:rsidR="000443EB">
          <w:t xml:space="preserve"> the capital costs of it </w:t>
        </w:r>
      </w:ins>
      <w:ins w:author="Unknown" w:date="" w:id="10">
        <w:r w:rsidR="00E47A66">
          <w:t xml:space="preserve">proposed Public Policy </w:t>
        </w:r>
        <w:r w:rsidR="000443EB">
          <w:t xml:space="preserve">Transmission Project in </w:t>
        </w:r>
      </w:ins>
      <w:ins w:author="Unknown" w:date="" w:id="11">
        <w:r w:rsidR="000443EB">
          <w:t>accordance</w:t>
        </w:r>
      </w:ins>
      <w:ins w:author="Unknown" w:date="" w:id="12">
        <w:r w:rsidR="000443EB">
          <w:t xml:space="preserve"> </w:t>
        </w:r>
      </w:ins>
      <w:ins w:author="Unknown" w:date="" w:id="13">
        <w:r w:rsidR="000443EB">
          <w:t>with</w:t>
        </w:r>
      </w:ins>
      <w:ins w:author="Unknown" w:date="" w:id="14">
        <w:r w:rsidR="00E47A66">
          <w:t xml:space="preserve"> the requirements in Section </w:t>
        </w:r>
      </w:ins>
      <w:ins w:author="Unknown" w:date="" w:id="15">
        <w:r w:rsidR="00E47A66">
          <w:t>31.4.5.1.8.</w:t>
        </w:r>
        <w:r w:rsidR="000443EB">
          <w:t xml:space="preserve">  </w:t>
        </w:r>
      </w:ins>
      <w:ins w:author="Unknown" w:date="" w:id="16">
        <w:r>
          <w:t>The Cost Cap may be in the form of a hard Cost Cap or a soft Cost Cap as described in Section</w:t>
        </w:r>
      </w:ins>
      <w:ins w:author="Unknown" w:date="" w:id="17">
        <w:r w:rsidR="00E47A66">
          <w:t xml:space="preserve"> 31.4.5.1.8.3.</w:t>
        </w:r>
      </w:ins>
      <w:ins w:author="Unknown" w:date="" w:id="18">
        <w:r>
          <w:t xml:space="preserve"> </w:t>
        </w:r>
      </w:ins>
      <w:del w:author="Unknown" w:date="" w:id="19">
        <w:r w:rsidDel="004A194A" w:rsidR="00E64373">
          <w:delText xml:space="preserve"> </w:delText>
        </w:r>
      </w:del>
    </w:p>
    <w:p w:rsidR="009F77B4" w:rsidRDefault="00E64373">
      <w:pPr>
        <w:pStyle w:val="Definition"/>
      </w:pPr>
      <w:r>
        <w:rPr>
          <w:b/>
        </w:rPr>
        <w:t xml:space="preserve">CRP: </w:t>
      </w:r>
      <w:r>
        <w:t xml:space="preserve"> The Comprehensive Reliability Plan as approved by the ISO Board of Directors pursuant to this Attachment Y.</w:t>
      </w:r>
    </w:p>
    <w:p w:rsidR="009F77B4" w:rsidRDefault="00E64373">
      <w:pPr>
        <w:pStyle w:val="Definition"/>
      </w:pPr>
      <w:r>
        <w:rPr>
          <w:b/>
        </w:rPr>
        <w:t>CSPP:</w:t>
      </w:r>
      <w:r>
        <w:t xml:space="preserve">  The Comprehensive System Planning Process set forth in this Attachment Y, and in the Interregional Planning Protocol, which covers reliability planning, economic planning, Public Policy Requirements planning, cost allocation and cost recovery, and the interregional planning process. </w:t>
      </w:r>
    </w:p>
    <w:p w:rsidR="009F77B4" w:rsidRDefault="00E64373">
      <w:pPr>
        <w:pStyle w:val="Definition"/>
      </w:pPr>
      <w:r>
        <w:rPr>
          <w:b/>
        </w:rPr>
        <w:t>Developer:</w:t>
      </w:r>
      <w:r>
        <w:t xml:space="preserve">  A person or entity, including a Transmission Owner, sponsoring or proposing a project pursuant to this Attachment Y.</w:t>
      </w:r>
    </w:p>
    <w:p w:rsidR="009F77B4" w:rsidRDefault="00E64373">
      <w:pPr>
        <w:pStyle w:val="Definition"/>
      </w:pPr>
      <w:r>
        <w:rPr>
          <w:b/>
        </w:rPr>
        <w:t>Development Agreement</w:t>
      </w:r>
      <w:r>
        <w:t>:  The agreement between the ISO and the Developer concerning the timely development and construction of: (</w:t>
      </w:r>
      <w:proofErr w:type="spellStart"/>
      <w:r>
        <w:t>i</w:t>
      </w:r>
      <w:proofErr w:type="spellEnd"/>
      <w:r>
        <w:t xml:space="preserve">) a regulated transmission solution selected and/or triggered by the ISO to address a Reliability Need that the parties are required to enter into pursuant to Section 31.2.8.1.6 of this Attachment Y and is in the form set forth in Appendix C of this Attachment Y, or (ii) a Public Policy Transmission Project selected by the ISO to address a Public Policy Transmission Need that the parties are required to enter into pursuant to Section 31.4.12.2 of this Attachment Y and is in the form set forth in Appendix D of this Attachment Y. </w:t>
      </w:r>
    </w:p>
    <w:p w:rsidR="009F77B4" w:rsidRDefault="00E64373">
      <w:pPr>
        <w:pStyle w:val="Definition"/>
      </w:pPr>
      <w:r>
        <w:rPr>
          <w:b/>
        </w:rPr>
        <w:t>ESPWG:</w:t>
      </w:r>
      <w:r>
        <w:t xml:space="preserve">  The Electric System Planning Work Group, or any successor work group or committee designated to fulfill the functions assigned to the ESPWG in this tariff.</w:t>
      </w:r>
    </w:p>
    <w:p w:rsidR="009F77B4" w:rsidRDefault="00E64373">
      <w:pPr>
        <w:pStyle w:val="Definition"/>
      </w:pPr>
      <w:r>
        <w:rPr>
          <w:b/>
        </w:rPr>
        <w:lastRenderedPageBreak/>
        <w:t xml:space="preserve">Gap Solution: </w:t>
      </w:r>
      <w:r>
        <w:t xml:space="preserve"> A solution to a Reliability Need that is designed to be temporary and to strive to be compatible with permanent market-based proposals.  A permanent regulated solution, if appropriate, may proceed in parallel with a Gap Solution.</w:t>
      </w:r>
    </w:p>
    <w:p w:rsidR="009F77B4" w:rsidRDefault="00E64373">
      <w:pPr>
        <w:pStyle w:val="Definition"/>
      </w:pPr>
      <w:r>
        <w:rPr>
          <w:b/>
        </w:rPr>
        <w:t>Interregional Planning Protocol:</w:t>
      </w:r>
      <w:r>
        <w:t xml:space="preserve"> The Amended and Restated Northeastern ISO/RTO Planning Coordination Protocol, or any successor to that protocol.</w:t>
      </w:r>
    </w:p>
    <w:p w:rsidR="009F77B4" w:rsidRDefault="00E64373">
      <w:pPr>
        <w:pStyle w:val="Definition"/>
      </w:pPr>
      <w:r>
        <w:rPr>
          <w:b/>
        </w:rPr>
        <w:t xml:space="preserve">Interregional Transmission Project: </w:t>
      </w:r>
      <w:r>
        <w:t xml:space="preserve">A transmission facility located in two or more transmission planning regions that is evaluated under the Interregional Planning Protocol and proposed to address an identified Reliability Need, congestion identified in the CARIS, or a transmission need driven by a Public Policy Requirement pursuant to Order No. 1000 and the provisions of this Attachment Y. </w:t>
      </w:r>
    </w:p>
    <w:p w:rsidR="009F77B4" w:rsidRDefault="00E64373">
      <w:pPr>
        <w:pStyle w:val="Definition"/>
      </w:pPr>
      <w:r>
        <w:rPr>
          <w:b/>
        </w:rPr>
        <w:t>IPTF:</w:t>
      </w:r>
      <w:r>
        <w:t xml:space="preserve">  The Interregional Planning Task Force, or any successor ISO stakeholder working group or committee, designated to fulfill the functions assigned to the IPTF in this tariff.</w:t>
      </w:r>
    </w:p>
    <w:p w:rsidR="009F77B4" w:rsidRDefault="00E64373">
      <w:pPr>
        <w:pStyle w:val="Definition"/>
      </w:pPr>
      <w:r>
        <w:rPr>
          <w:b/>
        </w:rPr>
        <w:t xml:space="preserve">ISO/RTO Region: </w:t>
      </w:r>
      <w:r>
        <w:t>One or more of the three ISO or RTO regions known as PJM, ISO-New England, and NYISO, which are the “Parties” to the Interregional Planning Protocol.</w:t>
      </w:r>
    </w:p>
    <w:p w:rsidR="009F77B4" w:rsidRDefault="00E64373">
      <w:pPr>
        <w:pStyle w:val="Definition"/>
      </w:pPr>
      <w:r>
        <w:rPr>
          <w:b/>
        </w:rPr>
        <w:t xml:space="preserve">ISO/TO Reliability Agreement: </w:t>
      </w:r>
      <w:r>
        <w:t xml:space="preserve">The </w:t>
      </w:r>
      <w:r>
        <w:rPr>
          <w:i/>
        </w:rPr>
        <w:t>Agreement Between the New York Independent System Operator, Inc., and the New York Transmission Owners on the Comprehensive Planning Process for Reliability Needs</w:t>
      </w:r>
      <w:r>
        <w:t xml:space="preserve">, as filed with and accepted by the Commission in </w:t>
      </w:r>
      <w:r>
        <w:rPr>
          <w:i/>
        </w:rPr>
        <w:t>New York Independent System Operator, Inc.</w:t>
      </w:r>
      <w:r>
        <w:t>, 109 FERC ¶ 61,372 (2004) and 111 FERC ¶ 61,182 (2005) in Docket No. ER04-1144, and as amended or supplemented from time to time, or any successor agreement thereto.</w:t>
      </w:r>
    </w:p>
    <w:p w:rsidR="009F77B4" w:rsidRDefault="00E64373">
      <w:pPr>
        <w:pStyle w:val="Definition"/>
      </w:pPr>
      <w:r>
        <w:rPr>
          <w:b/>
        </w:rPr>
        <w:t xml:space="preserve">LCR: </w:t>
      </w:r>
      <w:r>
        <w:t xml:space="preserve">An abbreviation for the term Locational Minimum Installed Capacity Requirement, as defined in the ISO Open Access Transmission Tariff. </w:t>
      </w:r>
    </w:p>
    <w:p w:rsidR="009F77B4" w:rsidRDefault="00E64373">
      <w:pPr>
        <w:pStyle w:val="Definition"/>
        <w:rPr>
          <w:b/>
        </w:rPr>
      </w:pPr>
      <w:r>
        <w:rPr>
          <w:b/>
        </w:rPr>
        <w:t>Loss of Load Expectation (“LOLE”):</w:t>
      </w:r>
      <w:r>
        <w:t xml:space="preserve"> A measure used to determine the amount of resources needed to minimize the possibility of an involuntary loss of firm electric load on the New York State Bulk Power Transmission Facilities.   </w:t>
      </w:r>
    </w:p>
    <w:p w:rsidR="009F77B4" w:rsidRDefault="00E64373">
      <w:pPr>
        <w:pStyle w:val="Definition"/>
      </w:pPr>
      <w:r>
        <w:rPr>
          <w:b/>
        </w:rPr>
        <w:t xml:space="preserve">LTP: </w:t>
      </w:r>
      <w:r>
        <w:t xml:space="preserve"> The Local Transmission Owner Plan, developed by each Transmission Owner, which describes its respective plans that may be under consideration or finalized for its own Transmission District.  </w:t>
      </w:r>
    </w:p>
    <w:p w:rsidR="009F77B4" w:rsidRDefault="00E64373">
      <w:pPr>
        <w:pStyle w:val="Definition"/>
      </w:pPr>
      <w:r>
        <w:rPr>
          <w:b/>
        </w:rPr>
        <w:t>LTP Dispute Resolution Process (“DRP”):</w:t>
      </w:r>
      <w:r>
        <w:t xml:space="preserve">  The process for resolution of disputes relating to a Transmission Owner’s LTP set out in Section 31.2.1.3.  </w:t>
      </w:r>
    </w:p>
    <w:p w:rsidR="009F77B4" w:rsidRDefault="00E64373">
      <w:pPr>
        <w:pStyle w:val="Definition"/>
      </w:pPr>
      <w:r>
        <w:rPr>
          <w:b/>
        </w:rPr>
        <w:t>LTPP:</w:t>
      </w:r>
      <w:r>
        <w:t xml:space="preserve">  The Local Planning Process conducted by each Transmission Owner for its own</w:t>
      </w:r>
      <w:r>
        <w:rPr>
          <w:u w:val="double"/>
        </w:rPr>
        <w:t xml:space="preserve"> </w:t>
      </w:r>
      <w:r>
        <w:t>Transmission District.</w:t>
      </w:r>
    </w:p>
    <w:p w:rsidR="009F77B4" w:rsidRDefault="00E64373">
      <w:pPr>
        <w:pStyle w:val="Definition"/>
      </w:pPr>
      <w:r>
        <w:rPr>
          <w:b/>
        </w:rPr>
        <w:t xml:space="preserve">Management Committee:  </w:t>
      </w:r>
      <w:r>
        <w:t>The standing committee of the ISO of that name created pursuant to the ISO Agreement.</w:t>
      </w:r>
    </w:p>
    <w:p w:rsidR="009F77B4" w:rsidRDefault="00E64373">
      <w:pPr>
        <w:pStyle w:val="Definition"/>
      </w:pPr>
      <w:r>
        <w:rPr>
          <w:b/>
          <w:bCs/>
        </w:rPr>
        <w:t>Merchant Transmission Facility</w:t>
      </w:r>
      <w:r>
        <w:t xml:space="preserve"> shall mean a Developer’s proposed new transmission facility that will interconnect to the New York State Transmission System or a proposed upgrade—an </w:t>
      </w:r>
      <w:r>
        <w:lastRenderedPageBreak/>
        <w:t>improvement to, addition to, or replacement of a part of an existing transmission facility—to the New York State Transmission System, for which the costs of construction will be recovered through negotiated rates instead of cost-based rates and not subject to the competitive evaluation and selection process for purposes of cost allocation under Attachment Y to the ISO OATT.  Merchant Transmission Facilities shall not include Attachment Facilities, Network Upgrade Facilities, System Upgrade Facilities or System Deliverability Upgrades.</w:t>
      </w:r>
    </w:p>
    <w:p w:rsidR="009F77B4" w:rsidRDefault="00E64373">
      <w:pPr>
        <w:pStyle w:val="Definition"/>
      </w:pPr>
      <w:r>
        <w:rPr>
          <w:b/>
        </w:rPr>
        <w:t xml:space="preserve">Net CONE:  </w:t>
      </w:r>
      <w:r>
        <w:t xml:space="preserve">The value representing the cost of new entry, net of energy and ancillary services revenues, utilized by the ISO in establishing the ICAP Demand Curves pursuant to Section 5 of the ISO Market Services Tariff. </w:t>
      </w:r>
    </w:p>
    <w:p w:rsidR="009F77B4" w:rsidRDefault="00E64373">
      <w:pPr>
        <w:pStyle w:val="Definition"/>
      </w:pPr>
      <w:r>
        <w:rPr>
          <w:b/>
        </w:rPr>
        <w:t xml:space="preserve">New York State Bulk Power Transmission Facilities (“BPTFs”): </w:t>
      </w:r>
      <w:r>
        <w:t xml:space="preserve"> The facilities identified as the New York State Bulk Power Transmission Facilities in the annual Area Transmission Review submitted to NPCC by the ISO pursuant to NPCC requirements.</w:t>
      </w:r>
    </w:p>
    <w:p w:rsidR="009F77B4" w:rsidRDefault="00E64373">
      <w:pPr>
        <w:pStyle w:val="Definition"/>
      </w:pPr>
      <w:r>
        <w:rPr>
          <w:b/>
        </w:rPr>
        <w:t>NPCC:</w:t>
      </w:r>
      <w:r>
        <w:t xml:space="preserve">  The Northeast Power Coordinating Council, or any successor organization.</w:t>
      </w:r>
    </w:p>
    <w:p w:rsidR="009F77B4" w:rsidRDefault="00E64373">
      <w:pPr>
        <w:pStyle w:val="Definition"/>
      </w:pPr>
      <w:r>
        <w:rPr>
          <w:b/>
        </w:rPr>
        <w:t xml:space="preserve">NYCA Free Flow Test: </w:t>
      </w:r>
      <w:r>
        <w:t xml:space="preserve"> A NYCA unconstrained internal transmission interface test, performed by the ISO to determine if a Reliability Need is the result of a statewide resource deficiency or a transmission limitation.</w:t>
      </w:r>
    </w:p>
    <w:p w:rsidR="009F77B4" w:rsidRDefault="00E64373">
      <w:pPr>
        <w:pStyle w:val="Definition"/>
      </w:pPr>
      <w:r>
        <w:rPr>
          <w:b/>
        </w:rPr>
        <w:t xml:space="preserve">NYDPS: </w:t>
      </w:r>
      <w:r>
        <w:t xml:space="preserve"> The New York State Department of Public Service, as defined in the New York Public Service Law.</w:t>
      </w:r>
    </w:p>
    <w:p w:rsidR="009F77B4" w:rsidRDefault="00E64373">
      <w:pPr>
        <w:pStyle w:val="Definition"/>
      </w:pPr>
      <w:r>
        <w:rPr>
          <w:b/>
        </w:rPr>
        <w:t>NYISO Load and Capacity Data Report</w:t>
      </w:r>
      <w:r>
        <w:t xml:space="preserve">:  As defined in Section 25 of the ISO OATT.  </w:t>
      </w:r>
    </w:p>
    <w:p w:rsidR="009F77B4" w:rsidRDefault="00E64373">
      <w:pPr>
        <w:pStyle w:val="Definition"/>
      </w:pPr>
      <w:r>
        <w:rPr>
          <w:b/>
          <w:bCs/>
        </w:rPr>
        <w:t>NYPSC</w:t>
      </w:r>
      <w:r>
        <w:t>:  The New York Public Service Commission, as defined in the New York Public Service Law.</w:t>
      </w:r>
    </w:p>
    <w:p w:rsidR="009F77B4" w:rsidRDefault="00E64373">
      <w:pPr>
        <w:pStyle w:val="Definition"/>
      </w:pPr>
      <w:r>
        <w:rPr>
          <w:b/>
        </w:rPr>
        <w:t>Operating Agreement</w:t>
      </w:r>
      <w:r>
        <w:t xml:space="preserve">: An agreement between the NYISO and a non-incumbent owner of transmission facilities in the New York Control Area concerning the operation of the transmission facilities in the form of the agreement set forth in Appendix H (Section 31.11) of this Attachment Y. </w:t>
      </w:r>
    </w:p>
    <w:p w:rsidR="009F77B4" w:rsidRDefault="00E64373">
      <w:pPr>
        <w:pStyle w:val="Definition"/>
      </w:pPr>
      <w:r>
        <w:rPr>
          <w:b/>
        </w:rPr>
        <w:t xml:space="preserve">Operating Committee: </w:t>
      </w:r>
      <w:r>
        <w:t xml:space="preserve"> The standing committee of the NYISO of that name created pursuant to the ISO Agreement.   </w:t>
      </w:r>
    </w:p>
    <w:p w:rsidR="009F77B4" w:rsidRDefault="00E64373">
      <w:pPr>
        <w:pStyle w:val="Definition"/>
      </w:pPr>
      <w:r>
        <w:rPr>
          <w:b/>
        </w:rPr>
        <w:t xml:space="preserve">Order No. 1000:  </w:t>
      </w:r>
      <w:r>
        <w:t xml:space="preserve">The Final Rule entitled Transmission Planning and Cost Allocation by Transmission Owning and Operating Public Utilities, issued by the Commission on July 21, 2011, in Docket RM10-23-001, as modified on rehearing, or upon appeal.  (See FERC Stats &amp; </w:t>
      </w:r>
      <w:proofErr w:type="spellStart"/>
      <w:r>
        <w:t>Regs</w:t>
      </w:r>
      <w:proofErr w:type="spellEnd"/>
      <w:r>
        <w:t xml:space="preserve">. ¶ 31,323 (2011) (“Order No. 1000”), on </w:t>
      </w:r>
      <w:proofErr w:type="spellStart"/>
      <w:r>
        <w:t>reh’g</w:t>
      </w:r>
      <w:proofErr w:type="spellEnd"/>
      <w:r>
        <w:t xml:space="preserve"> and clarification, 139 FERC ¶ 61,132 (“Order No. 1000-A”), on </w:t>
      </w:r>
      <w:proofErr w:type="spellStart"/>
      <w:r>
        <w:t>reh’g</w:t>
      </w:r>
      <w:proofErr w:type="spellEnd"/>
      <w:r>
        <w:t xml:space="preserve"> and clarification, 141 FERC ¶ 61,044 (2012) (“Order No. 1000-B”).</w:t>
      </w:r>
    </w:p>
    <w:p w:rsidR="009F77B4" w:rsidRDefault="00E64373">
      <w:pPr>
        <w:pStyle w:val="Definition"/>
      </w:pPr>
      <w:r>
        <w:rPr>
          <w:b/>
        </w:rPr>
        <w:t xml:space="preserve">Other Developer: </w:t>
      </w:r>
      <w:r>
        <w:t xml:space="preserve">  A Developer, other than a Transmission Owner, sponsoring or proposing to sponsor a regulated economic project, a Public Policy Transmission Project, an Other Public Policy Project, or a regulated solution to a Reliability Need.</w:t>
      </w:r>
    </w:p>
    <w:p w:rsidR="009F77B4" w:rsidRDefault="00E64373">
      <w:pPr>
        <w:pStyle w:val="Definition"/>
      </w:pPr>
      <w:r>
        <w:rPr>
          <w:b/>
        </w:rPr>
        <w:lastRenderedPageBreak/>
        <w:t>Other Public Policy Project</w:t>
      </w:r>
      <w:r>
        <w:t>:  A non-transmission project or a portfolio of transmission and non-transmission projects proposed by a Developer to satisfy an identified Public Policy Transmission Need.</w:t>
      </w:r>
    </w:p>
    <w:p w:rsidR="009F77B4" w:rsidRDefault="00E64373">
      <w:pPr>
        <w:pStyle w:val="Definition"/>
        <w:rPr>
          <w:b/>
        </w:rPr>
      </w:pPr>
      <w:r>
        <w:rPr>
          <w:b/>
        </w:rPr>
        <w:t xml:space="preserve">Public Policy Transmission Planning Process:  </w:t>
      </w:r>
      <w:r>
        <w:t xml:space="preserve">The process by which the ISO solicits needs for transmission driven by Public Policy Requirements, evaluates all proposed Public Policy Transmission Projects and Other Public Policy Projects on a comparable basis, and selects the more efficient or cost effective Public Policy Transmission Project, if any, for eligibility for cost allocation under the ISO Tariffs. </w:t>
      </w:r>
    </w:p>
    <w:p w:rsidR="009F77B4" w:rsidRDefault="00E64373">
      <w:pPr>
        <w:pStyle w:val="Definition"/>
        <w:rPr>
          <w:b/>
        </w:rPr>
      </w:pPr>
      <w:r>
        <w:rPr>
          <w:b/>
        </w:rPr>
        <w:t xml:space="preserve">Public Policy Transmission Need:  </w:t>
      </w:r>
      <w:r>
        <w:t>A transmission need identified by the NYPSC that is driven by a Public Policy Requirement pursuant to Sections 31.4.2.1 through 31.4.2.3.</w:t>
      </w:r>
    </w:p>
    <w:p w:rsidR="009F77B4" w:rsidRDefault="00E64373">
      <w:pPr>
        <w:pStyle w:val="Definition"/>
      </w:pPr>
      <w:r>
        <w:rPr>
          <w:b/>
        </w:rPr>
        <w:t xml:space="preserve">Public Policy Transmission Planning Report:  </w:t>
      </w:r>
      <w:r>
        <w:t>The report approved by the ISO Board of Directors pursuant to this Attachment Y on the ISO’s evaluation of all Public Policy Transmission Projects and Other Public Policy Projects proposed to satisfy an identified Public Policy Transmission Need pursuant to Section 31.4.6 and the ISO’s selection of a proposed Public Policy Transmission Project, if any, that is the more efficient or cost effective solution to the identified Public Policy Transmission Need pursuant to Section 31.4.8.</w:t>
      </w:r>
    </w:p>
    <w:p w:rsidR="009F77B4" w:rsidRDefault="00E64373">
      <w:pPr>
        <w:pStyle w:val="Definition"/>
      </w:pPr>
      <w:r>
        <w:rPr>
          <w:b/>
        </w:rPr>
        <w:t xml:space="preserve">Public Policy Requirement:  </w:t>
      </w:r>
      <w:r>
        <w:t>A federal or New York State statute or regulation, including a NYPSC order adopting a rule or regulation subject to and in accordance with the State Administrative Procedure Act, any successor statute, or any duly enacted law or regulation passed by a local governmental entity in New York State, that may relate to transmission planning on the BPTFs.</w:t>
      </w:r>
    </w:p>
    <w:p w:rsidR="009F77B4" w:rsidRDefault="00E64373">
      <w:pPr>
        <w:pStyle w:val="Definition"/>
        <w:rPr>
          <w:b/>
        </w:rPr>
      </w:pPr>
      <w:r>
        <w:rPr>
          <w:b/>
        </w:rPr>
        <w:t>Public Policy Transmission Project:</w:t>
      </w:r>
      <w:r>
        <w:t xml:space="preserve">  A transmission project or a portfolio of transmission projects proposed by Developer(s) to satisfy an identified Public Policy Transmission Need and for which the Developer(s) seek to be selected by the ISO for purposes of allocating and recovering the project’s costs under the ISO OATT. </w:t>
      </w:r>
      <w:r>
        <w:rPr>
          <w:b/>
        </w:rPr>
        <w:t xml:space="preserve"> </w:t>
      </w:r>
    </w:p>
    <w:p w:rsidR="009F77B4" w:rsidRDefault="00E64373">
      <w:pPr>
        <w:pStyle w:val="Definition"/>
      </w:pPr>
      <w:r>
        <w:rPr>
          <w:b/>
        </w:rPr>
        <w:t>Reliability Criteria:</w:t>
      </w:r>
      <w:r>
        <w:t xml:space="preserve">  The electric power system planning and operating policies, standards, criteria, guidelines, procedures, and rules promulgated by the North American Electric Reliability Corporation (“NERC”), Northeast Power Coordinating Council (“NPCC”), and the New</w:t>
      </w:r>
      <w:r>
        <w:rPr>
          <w:color w:val="FF0000"/>
        </w:rPr>
        <w:t xml:space="preserve"> </w:t>
      </w:r>
      <w:r>
        <w:t xml:space="preserve">York State Reliability Council (“NYSRC”), as they may be amended from time to time. </w:t>
      </w:r>
    </w:p>
    <w:p w:rsidR="009F77B4" w:rsidRDefault="00E64373">
      <w:pPr>
        <w:pStyle w:val="Definition"/>
      </w:pPr>
      <w:r>
        <w:rPr>
          <w:b/>
        </w:rPr>
        <w:t xml:space="preserve">Reliability Need: </w:t>
      </w:r>
      <w:r>
        <w:t xml:space="preserve"> A condition identified by the ISO as a violation or potential violation of one or more Reliability Criteria. </w:t>
      </w:r>
    </w:p>
    <w:p w:rsidR="009F77B4" w:rsidRDefault="00E64373">
      <w:pPr>
        <w:pStyle w:val="Definition"/>
      </w:pPr>
      <w:r>
        <w:rPr>
          <w:b/>
        </w:rPr>
        <w:t>Responsible Transmission Owner:</w:t>
      </w:r>
      <w:r>
        <w:t xml:space="preserve">  The Transmission Owner or Transmission Owners designated by the ISO, pursuant to Section 31.2.4.3, to prepare a  proposal for a regulated backstop solution to a Reliability Need or to proceed with a regulated solution to a Reliability Need.  The Responsible Transmission Owner will normally be the Transmission Owner in whose Transmission District the ISO identifies a Reliability Need and/or that owns a transmission facility on which a Reliability Need arises.</w:t>
      </w:r>
    </w:p>
    <w:p w:rsidR="009F77B4" w:rsidRDefault="00E64373">
      <w:pPr>
        <w:pStyle w:val="Definition"/>
      </w:pPr>
      <w:r>
        <w:rPr>
          <w:b/>
        </w:rPr>
        <w:t xml:space="preserve">RNA: </w:t>
      </w:r>
      <w:r>
        <w:t xml:space="preserve"> The Reliability Needs Assessment as approved by the ISO Board under this Attachment.</w:t>
      </w:r>
    </w:p>
    <w:p w:rsidR="009F77B4" w:rsidRDefault="00E64373">
      <w:pPr>
        <w:pStyle w:val="Definition"/>
      </w:pPr>
      <w:r>
        <w:rPr>
          <w:b/>
        </w:rPr>
        <w:lastRenderedPageBreak/>
        <w:t>RNA Base Case:</w:t>
      </w:r>
      <w:r>
        <w:t xml:space="preserve">  The model(s) representing the New York State Power System over the Study Period</w:t>
      </w:r>
      <w:r>
        <w:rPr>
          <w:bCs/>
        </w:rPr>
        <w:t>.</w:t>
      </w:r>
    </w:p>
    <w:p w:rsidR="009F77B4" w:rsidRDefault="00E64373">
      <w:pPr>
        <w:pStyle w:val="Definition"/>
      </w:pPr>
      <w:r>
        <w:rPr>
          <w:b/>
        </w:rPr>
        <w:t>Site Control:</w:t>
      </w:r>
      <w:r>
        <w:t xml:space="preserve">  Documentation reasonably demonstrating: (1) ownership of, a leasehold interest in, or a right to develop a site or right of way for the purpose of constructing a proposed project; (2) an option to purchase or acquire a leasehold site or right of way for such purpose; or (3) an exclusivity or other business relationship between the Transmission Owner, or Other Developer, and the entity having the right to sell, lease, or grant the Transmission Owner, or Other Developer, the right to possess or occupy a site or right of way for such purpose. </w:t>
      </w:r>
    </w:p>
    <w:p w:rsidR="009F77B4" w:rsidRDefault="00E64373">
      <w:pPr>
        <w:pStyle w:val="Definition"/>
      </w:pPr>
      <w:r>
        <w:rPr>
          <w:b/>
        </w:rPr>
        <w:t>Study Period:</w:t>
      </w:r>
      <w:r>
        <w:t xml:space="preserve">  The ten-year time period evaluated in the RNA and the CRP.</w:t>
      </w:r>
    </w:p>
    <w:p w:rsidR="009F77B4" w:rsidRDefault="00E64373">
      <w:pPr>
        <w:pStyle w:val="Definition"/>
      </w:pPr>
      <w:r>
        <w:rPr>
          <w:b/>
        </w:rPr>
        <w:t>Target Year</w:t>
      </w:r>
      <w:r>
        <w:t>:  The calendar year in which a Reliability Need arises, as determined by the ISO pursuant to Section 31.2.</w:t>
      </w:r>
    </w:p>
    <w:p w:rsidR="009F77B4" w:rsidRDefault="00E64373">
      <w:pPr>
        <w:pStyle w:val="Definition"/>
      </w:pPr>
      <w:r>
        <w:rPr>
          <w:b/>
        </w:rPr>
        <w:t>TPAS:</w:t>
      </w:r>
      <w:r>
        <w:t xml:space="preserve">  The Transmission Planning Advisory Subcommittee, or any successor work group or committee designated to fulfill the functions assigned to TPAS pursuant to this Attachment.</w:t>
      </w:r>
    </w:p>
    <w:p w:rsidR="009F77B4" w:rsidRDefault="00E64373">
      <w:pPr>
        <w:pStyle w:val="Definition"/>
      </w:pPr>
      <w:r>
        <w:rPr>
          <w:b/>
        </w:rPr>
        <w:t>Trigger Date</w:t>
      </w:r>
      <w:r>
        <w:t xml:space="preserve">:  The date by which the ISO must request implementation of a regulated backstop solution or an alternative regulated solution pursuant to Section 31.2.8 in order to meet a Reliability Need. </w:t>
      </w:r>
    </w:p>
    <w:p w:rsidR="009F77B4" w:rsidRDefault="00E64373">
      <w:pPr>
        <w:pStyle w:val="Definition"/>
      </w:pPr>
      <w:r>
        <w:rPr>
          <w:b/>
        </w:rPr>
        <w:t>Viability and Sufficiency Assessment</w:t>
      </w:r>
      <w:r>
        <w:t>:  The results of the ISO’s assessment of the viability and sufficiency of proposed solutions to a Reliability Need under Section 31.2.5 or a Public Policy Transmission Need under Section 31.4.6, as applicable.</w:t>
      </w:r>
    </w:p>
    <w:p w:rsidR="009F77B4" w:rsidRDefault="00E64373">
      <w:pPr>
        <w:pStyle w:val="Bodypara"/>
      </w:pPr>
      <w:r>
        <w:t>All other capitalized terms shall have the meanings provided for them in the ISO’s Tariffs.</w:t>
      </w:r>
    </w:p>
    <w:p w:rsidR="009F77B4" w:rsidRDefault="00E64373">
      <w:pPr>
        <w:pStyle w:val="Heading3"/>
      </w:pPr>
      <w:bookmarkStart w:name="_DV_M19" w:id="20"/>
      <w:bookmarkStart w:name="_Toc77394181" w:id="21"/>
      <w:bookmarkStart w:name="_Toc261439723" w:id="22"/>
      <w:bookmarkEnd w:id="20"/>
      <w:r>
        <w:t>31.1.2</w:t>
      </w:r>
      <w:r>
        <w:tab/>
      </w:r>
      <w:bookmarkEnd w:id="21"/>
      <w:r>
        <w:rPr>
          <w:szCs w:val="24"/>
        </w:rPr>
        <w:t>Reliability</w:t>
      </w:r>
      <w:r>
        <w:t xml:space="preserve"> Planning Process</w:t>
      </w:r>
      <w:bookmarkEnd w:id="22"/>
    </w:p>
    <w:p w:rsidR="009F77B4" w:rsidRDefault="00E64373">
      <w:pPr>
        <w:pStyle w:val="Bodypara"/>
      </w:pPr>
      <w:bookmarkStart w:name="_DV_M20" w:id="23"/>
      <w:bookmarkStart w:name="_DV_C9" w:id="24"/>
      <w:bookmarkEnd w:id="23"/>
      <w:r>
        <w:t xml:space="preserve">Sections 31.2.1 through 31.2.13 of this </w:t>
      </w:r>
      <w:r>
        <w:rPr>
          <w:bCs/>
          <w:color w:val="000000"/>
        </w:rPr>
        <w:t>Attachment</w:t>
      </w:r>
      <w:bookmarkStart w:name="_DV_M21" w:id="25"/>
      <w:bookmarkEnd w:id="24"/>
      <w:bookmarkEnd w:id="25"/>
      <w:r>
        <w:t xml:space="preserve"> Y describe the process that the ISO, the Transmission Owners, and Market Participants and other interested parties shall follow for  planning to meet the Reliability Needs of the BPTFs.  The objectives of the process are to:  (1) evaluate the Reliability Needs of the BPTFs pursuant to Reliability Criteria (2) identify, through the development of appropriate scenarios, factors and issues that might adversely impact the reliability of the BPTFs; (3) provide a process whereby solutions to identified needs are proposed, evaluated on a comparable basis, and implemented in a timely manner to ensure the reliability of the system; (4) provide a process by which the ISO will select the more efficient or </w:t>
      </w:r>
      <w:r>
        <w:lastRenderedPageBreak/>
        <w:t>cost effective regulated transmission solution to satisfy the Reliability Need for eligibility for cost allocation under the ISO Tariffs; (5) provide an opportunity first for the implementation of market-based solutions while ensuring the reliability of the BPTFs; and (6) coordinate the ISO’s reliability assessments with neighboring Control Areas.</w:t>
      </w:r>
      <w:bookmarkStart w:name="_DV_M22" w:id="26"/>
      <w:bookmarkEnd w:id="26"/>
      <w:r>
        <w:t xml:space="preserve">  </w:t>
      </w:r>
    </w:p>
    <w:p w:rsidR="009F77B4" w:rsidRDefault="00E64373">
      <w:pPr>
        <w:pStyle w:val="Bodypara"/>
      </w:pPr>
      <w:r>
        <w:t xml:space="preserve">The ISO will provide, through the analysis of historical system congestion costs, information about historical congestion including the causes for that congestion so that Market Participants and other stakeholders can make appropriately informed decisions.  </w:t>
      </w:r>
      <w:bookmarkStart w:name="_DV_M23" w:id="27"/>
      <w:bookmarkEnd w:id="27"/>
      <w:r>
        <w:t>See Appendix A.</w:t>
      </w:r>
    </w:p>
    <w:p w:rsidR="009F77B4" w:rsidRDefault="00E64373">
      <w:pPr>
        <w:pStyle w:val="Heading3"/>
      </w:pPr>
      <w:bookmarkStart w:name="_Toc261439724" w:id="28"/>
      <w:r>
        <w:t>31.1.3</w:t>
      </w:r>
      <w:r>
        <w:tab/>
      </w:r>
      <w:r>
        <w:rPr>
          <w:szCs w:val="24"/>
        </w:rPr>
        <w:t>Transmission</w:t>
      </w:r>
      <w:r>
        <w:t xml:space="preserve"> Owner Planning Process</w:t>
      </w:r>
      <w:bookmarkEnd w:id="28"/>
    </w:p>
    <w:p w:rsidR="009F77B4" w:rsidRDefault="00E64373">
      <w:pPr>
        <w:pStyle w:val="Bodypara"/>
      </w:pPr>
      <w:r>
        <w:t xml:space="preserve">The Transmission Owners will continue to plan for their transmission systems, including the BPTFs and other NYS Transmission System facilities.  The planning process of each Transmission Owner is referred to herein as the LTPP, and the plans resulting from the LTPP are referred to herein as LTPs, whether under consideration or finalized.  Each Transmission Owner will be responsible for administering its LTPP and for making provisions for stakeholder input into its LTPP.  The ISO’s role in the LTPP is limited to the procedural activities described in this Attachment Y. </w:t>
      </w:r>
    </w:p>
    <w:p w:rsidR="009F77B4" w:rsidRDefault="00E64373">
      <w:pPr>
        <w:pStyle w:val="Bodypara"/>
      </w:pPr>
      <w:r>
        <w:t>The finalized portions of the LTPs periodically prepared by the Transmission Owners will be used as inputs to the CSPP described in this Attachment Y.  Each Transmission Owner will prepare an LTP for its transmission system in accordance with the procedures described in Section 31.2.1.</w:t>
      </w:r>
    </w:p>
    <w:p w:rsidR="009F77B4" w:rsidRDefault="00E64373">
      <w:pPr>
        <w:pStyle w:val="Heading3"/>
      </w:pPr>
      <w:bookmarkStart w:name="_Toc261439725" w:id="29"/>
      <w:r>
        <w:t>31.1.4</w:t>
      </w:r>
      <w:r>
        <w:tab/>
      </w:r>
      <w:r>
        <w:rPr>
          <w:szCs w:val="24"/>
        </w:rPr>
        <w:t>Economic</w:t>
      </w:r>
      <w:r>
        <w:t xml:space="preserve"> Planning Process</w:t>
      </w:r>
      <w:bookmarkEnd w:id="29"/>
    </w:p>
    <w:p w:rsidR="009F77B4" w:rsidRDefault="00E64373">
      <w:pPr>
        <w:pStyle w:val="Bodypara"/>
      </w:pPr>
      <w:r>
        <w:t xml:space="preserve">Sections 31.3.1 and 31.3.2 of this Attachment Y describe the process that the ISO, the Transmission Owners, and Market Participants shall follow for economic planning to identify </w:t>
      </w:r>
      <w:r>
        <w:lastRenderedPageBreak/>
        <w:t>and reduce current and future projected congestion on the BPTFs.  The objectives of the economic planning process are to:  (1) project congestion on the BPTFs over the ten-year planning period of this CSPP, (2) identify, through the development of appropriate scenarios, factors that might produce or increase congestion, (3) provide a process whereby projects to reduce congestion identified in the economic planning process are proposed and evaluated on a comparable basis in a timely manner, (4) provide an opportunity for the development of market-based solutions to reduce the congestion identified, and (5) coordinate the ISO’s congestion assessments and economic planning process with neighboring Control Areas.</w:t>
      </w:r>
    </w:p>
    <w:p w:rsidR="009F77B4" w:rsidRDefault="00E64373">
      <w:pPr>
        <w:pStyle w:val="Heading3"/>
      </w:pPr>
      <w:bookmarkStart w:name="_Toc261439726" w:id="30"/>
      <w:r>
        <w:t>31.1.5</w:t>
      </w:r>
      <w:r>
        <w:tab/>
        <w:t>Public Policy Transmission Planning Process</w:t>
      </w:r>
    </w:p>
    <w:p w:rsidR="009F77B4" w:rsidRDefault="00E64373">
      <w:pPr>
        <w:pStyle w:val="Bodypara"/>
      </w:pPr>
      <w:r>
        <w:t>Section 31.4 of this Attachment Y describes the planning process that the ISO, and all interested parties, shall follow to consider Public Policy Requirements that drive the need for expansions or upgrades to BPTFs.</w:t>
      </w:r>
      <w:r>
        <w:rPr>
          <w:vertAlign w:val="superscript"/>
        </w:rPr>
        <w:t xml:space="preserve"> </w:t>
      </w:r>
      <w:r>
        <w:t xml:space="preserve"> The objectives of the Public Policy Transmission Planning Process are to: (1) allow Market Participants and other interested parties to propose transmission needs that they believe are being driven by Public Policy Requirements and for which transmission solutions should be evaluated, (2) provide a process by which the NYPSC will, with input from the ISO, Market Participants, and other interested parties, identify the transmission needs, if any, for which transmission solutions should be evaluated, (3) provide a process whereby Public Policy Transmission Projects and Other Public Policy Projects are proposed to satisfy each identified Public Policy Transmission Need and are evaluated by the ISO on a comparable basis, (4) provide a process by which the ISO will select the more efficient or cost effective regulated Public Policy Transmission Project, if any, to satisfy each identified Public Policy Transmission Need for eligibility for cost allocation under the ISO Tariffs; (5) provide a cost allocation methodology for regulated Public Policy Transmission Projects that have been </w:t>
      </w:r>
      <w:r>
        <w:lastRenderedPageBreak/>
        <w:t>selected by the ISO, and (6) coordinate the ISO’s Public Policy Transmission Planning Process with neighboring Control Areas.</w:t>
      </w:r>
    </w:p>
    <w:p w:rsidR="009F77B4" w:rsidRDefault="00E64373">
      <w:pPr>
        <w:pStyle w:val="Heading3"/>
      </w:pPr>
      <w:r>
        <w:t>31.1.6</w:t>
      </w:r>
      <w:r>
        <w:tab/>
        <w:t>Interregional Planning Process</w:t>
      </w:r>
    </w:p>
    <w:p w:rsidR="009F77B4" w:rsidRDefault="00E64373">
      <w:pPr>
        <w:pStyle w:val="Bodypara"/>
      </w:pPr>
      <w:r>
        <w:t>The ISO, the Transmission Owners, and Market Participants and other interested parties shall coordinate system planning activities with neighboring planning regions (</w:t>
      </w:r>
      <w:r>
        <w:rPr>
          <w:i/>
        </w:rPr>
        <w:t>i.e.</w:t>
      </w:r>
      <w:r>
        <w:t>, the ISO/RTO Regions and adjacent portions of Canada).  The Interregional Planning Protocol includes a description of the committee structure, processes, and procedures through which system planning activities are openly and transparently coordinated by the ISO/RTO Regions.  The objective of the interregional planning process is to contribute to the on-going reliability and the enhanced operational and economic performance of the ISO/RTO Regions through:  (1) exchange of relevant data and information; (2) coordination of procedures to evaluate certain interconnection and transmission service requests; (3) periodic comprehensive interregional assessments; (4) identification and evaluation of potential Interregional Transmission Projects that can address regional needs in a manner that may be more efficient or cost-effective than separate regional solutions, in accordance with the requirements of Order No. 1000; (5) allocation of costs among the ISO/RTO Regions of Interregional Transmission Projects, identified in accordance with the Interregional Planning Protocol and approved by each region, pursuant to the cost allocation methodology set forth in Section 31.5.7 herein.  The planning activities of the ISO/RTO Regions shall be conducted consistent with the planning criteria of each ISO/RTO Region’s regional reliability organization(s) as well as the relevant local reliability entities.  The ISO/RTO Regions shall periodically produce a Northeastern Coordinated System Plan that integrates the system plans of all of the ISO/RTO Regions.</w:t>
      </w:r>
    </w:p>
    <w:p w:rsidR="009F77B4" w:rsidRDefault="00E64373">
      <w:pPr>
        <w:pStyle w:val="Heading3"/>
      </w:pPr>
      <w:r>
        <w:lastRenderedPageBreak/>
        <w:t>31.1.7</w:t>
      </w:r>
      <w:r>
        <w:tab/>
        <w:t>Enrollment in the ISO’s Transmission Planning Region</w:t>
      </w:r>
      <w:bookmarkEnd w:id="30"/>
    </w:p>
    <w:p w:rsidR="009F77B4" w:rsidRDefault="00E64373">
      <w:pPr>
        <w:pStyle w:val="Bodypara"/>
        <w:ind w:left="1440" w:hanging="720"/>
      </w:pPr>
      <w:r>
        <w:rPr>
          <w:color w:val="000000"/>
        </w:rPr>
        <w:t>31.1.7.1</w:t>
      </w:r>
      <w:r>
        <w:rPr>
          <w:color w:val="000000"/>
        </w:rPr>
        <w:tab/>
        <w:t xml:space="preserve">For purposes of any matter addressed by this Attachment Y, participation in the ESPWG, IPTF and TPAS shall be open to any interested entity, irrespective of whether that entity has become a Party to the ISO Agreement.  </w:t>
      </w:r>
      <w:r>
        <w:t xml:space="preserve">Any entity may enroll in the ISO’s transmission planning region in order to fully participate in the ISO’s governance process by becoming a Party to the ISO Agreement, as set forth in Section 2.02 of the ISO Agreement.  </w:t>
      </w:r>
    </w:p>
    <w:p w:rsidR="009F77B4" w:rsidRDefault="00E64373">
      <w:pPr>
        <w:pStyle w:val="Bodypara"/>
        <w:ind w:left="1440" w:hanging="720"/>
      </w:pPr>
      <w:r>
        <w:t>31.1.7.2.</w:t>
      </w:r>
      <w:r>
        <w:tab/>
        <w:t xml:space="preserve">An owner of transmission in New York State may become a Transmission Owner by executing the ISO/TO Agreement or an Operating Agreement as provided for in Section 31.1.7.3.  </w:t>
      </w:r>
    </w:p>
    <w:p w:rsidR="009F77B4" w:rsidRDefault="00E64373">
      <w:pPr>
        <w:pStyle w:val="Bodypara"/>
        <w:ind w:left="1440" w:hanging="720"/>
      </w:pPr>
      <w:r>
        <w:t>31.1.7.3</w:t>
      </w:r>
      <w:r>
        <w:tab/>
        <w:t xml:space="preserve">A transmission owner that is not a party to the ISO/TO Agreement or an Operating Agreement and will own transmission facilities in the New York Control Area over which Transmission Service will be provided under the ISO Tariffs must enter into an Operating Agreement prior to energizing its transmission facilities.  The ISO will tender a draft Operating Agreement as soon as practicable following its selection of the transmission owner’s transmission facilities under the CSPP in this Attachment Y.  If the transmission owner’s transmission facilities were not selected under the CSPP, the transmission owner shall request that the ISO tender the draft Operating Agreement as soon as practicable after receiving its </w:t>
      </w:r>
      <w:r>
        <w:rPr>
          <w:rFonts w:eastAsia="Calibri"/>
        </w:rPr>
        <w:t>Article VII certification or other applicable siting permits or authorizations under New York State law</w:t>
      </w:r>
      <w:r>
        <w:t xml:space="preserve">.  The draft Operating Agreement will be completed by the ISO to the extent practicable for review and completion by the transmission owner.  The draft shall be in the form of the ISO’s Commission-approved Operating Agreement, which is located in Appendix H in </w:t>
      </w:r>
      <w:r>
        <w:lastRenderedPageBreak/>
        <w:t xml:space="preserve">Section 31.11 of this Attachment Y.  The ISO and the transmission owner shall finalize and negotiate concerning any disputed provisions.  Unless otherwise agreed by the ISO and the transmission owner, the transmission owner must execute the Operating Agreement within three (3) months of the ISO’s tendering of the draft Operating Agreement; </w:t>
      </w:r>
      <w:r>
        <w:rPr>
          <w:i/>
        </w:rPr>
        <w:t>provided, however</w:t>
      </w:r>
      <w:r>
        <w:t xml:space="preserve">, if, during the negotiation period, the ISO or the transmission owner determines that negotiations are at an impasse, the ISO may file the Operating Agreement in unexecuted form with the Commission on its own or following the transmission owner’s request in writing that the agreement be filed unexecuted.  </w:t>
      </w:r>
    </w:p>
    <w:p w:rsidR="009F77B4" w:rsidRDefault="00E64373">
      <w:pPr>
        <w:pStyle w:val="Bodypara"/>
        <w:ind w:left="1440" w:hanging="720"/>
      </w:pPr>
      <w:r>
        <w:t>31.1.7.4</w:t>
      </w:r>
      <w:r>
        <w:tab/>
        <w:t xml:space="preserve">If the Operating Agreement resulting from the negotiation between the ISO and the transmission owner does not conform with the Commission-approved standard form in Appendix H in Section 31.11 of this Attachment Y, the ISO shall file the agreement with the Commission for its acceptance within thirty (30) Business Days after the execution of the Operating Agreement by both parties.  If the transmission owner requests that the Operating Agreement be filed unexecuted, the ISO shall file the agreement at the Commission within thirty (30) Business Days of receipt of the request from the transmission owner.  The ISO will draft to the extent practicable the portions of the Operating Agreement and appendices that are in dispute and will provide an explanation to the Commission of any matters as to which the parties disagree.  The transmission owner will provide in a separate filing any comments that it has on the unexecuted agreement, including any alternative positions it may have with respect to the disputed provisions.  </w:t>
      </w:r>
    </w:p>
    <w:p w:rsidR="009F77B4" w:rsidRDefault="00E64373">
      <w:pPr>
        <w:pStyle w:val="Bodypara"/>
        <w:ind w:left="1440" w:hanging="720"/>
      </w:pPr>
      <w:r>
        <w:lastRenderedPageBreak/>
        <w:t>31.1.7.5</w:t>
      </w:r>
      <w:r>
        <w:tab/>
        <w:t>Upon the ISO’s and the transmission owner’s execution of the Operating Agreement or the ISO’s filing of an unexecuted Operating Agreement with the Commission, the ISO and the transmission owner shall perform their respective obligations in accordance with the terms of the Operating Agreement that are not in dispute, subject to modification by the Commission.</w:t>
      </w:r>
    </w:p>
    <w:p w:rsidR="009F77B4" w:rsidRDefault="00E64373">
      <w:pPr>
        <w:pStyle w:val="Bodypara"/>
        <w:ind w:left="1440" w:hanging="720"/>
      </w:pPr>
      <w:r>
        <w:t>31.1.7.6</w:t>
      </w:r>
      <w:r>
        <w:tab/>
        <w:t xml:space="preserve">As of June 1, 2016, the Transmission Owners are: (1) Central Hudson Gas &amp; Electric Corporation, (2) Consolidated Edison Company of New York, Inc., (3) New York State Electric &amp; Gas Corporation, (4) Niagara Mohawk Power Corporation d/b/a National Grid, (5) Orange and Rockland Utilities, Inc., (6) Rochester Gas and Electric Corporation, (7) the Power Authority of the State of New York, (8) Long Island Lighting Company d/b/a LIPA, and (9) New York Transco, LLC. </w:t>
      </w:r>
      <w:r>
        <w:rPr>
          <w:color w:val="000000"/>
        </w:rPr>
        <w:t xml:space="preserve"> </w:t>
      </w:r>
    </w:p>
    <w:p w:rsidR="009F77B4" w:rsidRDefault="00E64373">
      <w:pPr>
        <w:pStyle w:val="Heading3"/>
        <w:rPr>
          <w:szCs w:val="24"/>
        </w:rPr>
      </w:pPr>
      <w:bookmarkStart w:name="_DV_M24" w:id="31"/>
      <w:bookmarkStart w:name="_DV_M25" w:id="32"/>
      <w:bookmarkStart w:name="_DV_M26" w:id="33"/>
      <w:bookmarkStart w:name="_DV_M27" w:id="34"/>
      <w:bookmarkStart w:name="_DV_M28" w:id="35"/>
      <w:bookmarkStart w:name="_DV_M29" w:id="36"/>
      <w:bookmarkStart w:name="_DV_M30" w:id="37"/>
      <w:bookmarkStart w:name="_DV_M31" w:id="38"/>
      <w:bookmarkStart w:name="_DV_M32" w:id="39"/>
      <w:bookmarkStart w:name="_DV_M34" w:id="40"/>
      <w:bookmarkStart w:name="_DV_M35" w:id="41"/>
      <w:bookmarkStart w:name="_DV_M36" w:id="42"/>
      <w:bookmarkStart w:name="_DV_M37" w:id="43"/>
      <w:bookmarkStart w:name="_DV_M38" w:id="44"/>
      <w:bookmarkStart w:name="_DV_M39" w:id="45"/>
      <w:bookmarkStart w:name="_DV_M40" w:id="46"/>
      <w:bookmarkStart w:name="_DV_M41" w:id="47"/>
      <w:bookmarkStart w:name="_DV_M42" w:id="48"/>
      <w:bookmarkStart w:name="_DV_M33" w:id="49"/>
      <w:bookmarkStart w:name="_Toc77394183" w:id="50"/>
      <w:bookmarkStart w:name="_Toc77408248" w:id="51"/>
      <w:bookmarkStart w:name="_Toc261439728" w:id="5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Pr>
          <w:szCs w:val="24"/>
        </w:rPr>
        <w:t>31.1.8</w:t>
      </w:r>
      <w:r>
        <w:rPr>
          <w:szCs w:val="24"/>
        </w:rPr>
        <w:tab/>
        <w:t>NY</w:t>
      </w:r>
      <w:r>
        <w:t>ISO</w:t>
      </w:r>
      <w:r>
        <w:rPr>
          <w:szCs w:val="24"/>
        </w:rPr>
        <w:t xml:space="preserve"> Implementation and Administration</w:t>
      </w:r>
      <w:bookmarkEnd w:id="50"/>
      <w:bookmarkEnd w:id="51"/>
      <w:bookmarkEnd w:id="52"/>
    </w:p>
    <w:p w:rsidR="009F77B4" w:rsidRDefault="00E64373">
      <w:pPr>
        <w:pStyle w:val="alphapara"/>
      </w:pPr>
      <w:bookmarkStart w:name="_DV_M43" w:id="53"/>
      <w:bookmarkStart w:name="_Toc77394184" w:id="54"/>
      <w:bookmarkEnd w:id="53"/>
      <w:r>
        <w:t>31.1.8.1</w:t>
      </w:r>
      <w:r>
        <w:tab/>
        <w:t>The ISO shall adopt procedures for the implementation and administration of the CSPP set forth in this Attachment Y and the Interregional Planning Protocol, and shall revise those procedures as and when necessary.</w:t>
      </w:r>
      <w:bookmarkStart w:name="_DV_M44" w:id="55"/>
      <w:bookmarkEnd w:id="54"/>
      <w:bookmarkEnd w:id="55"/>
      <w:r>
        <w:t xml:space="preserve">  Such procedures will be incorporated in the ISO’s manuals.</w:t>
      </w:r>
      <w:r>
        <w:rPr>
          <w:vertAlign w:val="superscript"/>
        </w:rPr>
        <w:t xml:space="preserve">  </w:t>
      </w:r>
      <w:r>
        <w:t xml:space="preserve">The ISO Procedures shall provide for the open and transparent coordination of the CSPP to allow Market Participants and all other interested parties to have a meaningful opportunity to participate in each stage of the CSPP through the meetings conducted in accordance with the ISO system of collaborative governance.  Confidential Information and Critical Energy Infrastructure Information exchanged through the CSPP shall be subject to the protections for such information contained in the </w:t>
      </w:r>
      <w:r>
        <w:lastRenderedPageBreak/>
        <w:t>ISO’s tariffs and procedures, including this Attachment Y and Attachment F of the NYISO OATT.</w:t>
      </w:r>
      <w:bookmarkStart w:name="_DV_M45" w:id="56"/>
      <w:bookmarkStart w:name="_Toc77394185" w:id="57"/>
      <w:bookmarkEnd w:id="56"/>
    </w:p>
    <w:p w:rsidR="009F77B4" w:rsidRDefault="00E64373">
      <w:pPr>
        <w:pStyle w:val="alphapara"/>
      </w:pPr>
      <w:r>
        <w:t>31.1.8.2</w:t>
      </w:r>
      <w:r>
        <w:tab/>
        <w:t>The ISO Procedures shall include a schedule for the collection and submission of data and the preparation of models to be used in the studies contemplated under this tariff.  That schedule shall provide for a rolling two-year cycle of studies and reports conducted in each of the ISO planning processes (reliability, economic and public policy) as part of the Comprehensive System Planning Process.</w:t>
      </w:r>
      <w:bookmarkStart w:name="_DV_M46" w:id="58"/>
      <w:bookmarkStart w:name="_DV_M47" w:id="59"/>
      <w:bookmarkEnd w:id="57"/>
      <w:bookmarkEnd w:id="58"/>
      <w:bookmarkEnd w:id="59"/>
      <w:r>
        <w:t xml:space="preserve">  Each cycle commences with the LTPP providing input into the reliability planning process.  The CARIS study under Section 31.3 of this Attachment Y will commence upon completion of the viability and sufficiency analysis performed pursuant to Section 31.2.5.7, as part of the CRP process.   The Public Policy Transmission Planning Process will to the extent practicable run in parallel with the reliability planning process, provided that the NYPSC’s issuance of a written statement pursuant to Section 31.4.2.1 will occur after the draft RNA study results are posted.  If the CRP cannot be completed within a two-year cycle, the ISO will notify stakeholders and provide an estimated completion date and an explanation of the reasons the additional time is required.  As further detailed in Sections 31.2, 31.3, 31.4, and 31.5, the interregional planning process shall be conducted in parallel with the reliability planning process, the economic planning process, and the Public Policy Transmission Planning Process to identify and evaluate Interregional Transmission Projects that may more efficiently or cost-effectively meet the needs of the region than a regional transmission project.  </w:t>
      </w:r>
    </w:p>
    <w:p w:rsidR="009F77B4" w:rsidRDefault="00E64373">
      <w:pPr>
        <w:pStyle w:val="alphapara"/>
      </w:pPr>
      <w:r>
        <w:lastRenderedPageBreak/>
        <w:t>31.1.8.3</w:t>
      </w:r>
      <w:r>
        <w:tab/>
        <w:t xml:space="preserve">The ISO Procedures shall be designed to allow the coordination of the ISO’s planning activities with those of the ISO/RTO Regions, NERC, NPCC, the NYSRC, and other regional reliability organizations so as to develop consistency of the models, databases, and assumptions utilized in making reliability and economic determinations. </w:t>
      </w:r>
      <w:bookmarkStart w:name="_DV_M48" w:id="60"/>
      <w:bookmarkStart w:name="_Toc77394186" w:id="61"/>
      <w:bookmarkStart w:name="_Toc77408249" w:id="62"/>
      <w:bookmarkEnd w:id="60"/>
    </w:p>
    <w:p w:rsidR="009F77B4" w:rsidRDefault="00E64373">
      <w:pPr>
        <w:pStyle w:val="alphapara"/>
      </w:pPr>
      <w:r>
        <w:t>31.1.8.4</w:t>
      </w:r>
      <w:r>
        <w:tab/>
        <w:t>The ISO Procedures shall facilitate the timely identification and resolution of all substantive and procedural disputes that arise out of the CSPP.  Any party participating in the CSPP and having a dispute arising out of the CSPP may seek to have its dispute resolved in accordance with ISO governance procedures during the course of the CSPP.  If the party’s dispute is not resolved in this manner as a part of the plan development process, the party may invoke formal dispute resolution procedures administered by the ISO that are the same as those available to Transmission Customers under Section 11 of the ISO Market Administration and Control Area Services Tariff.  Disputes arising out of the LTPP shall be addressed by the LTP DRP set forth in Section 31.2.1.3 of this Attachment Y.</w:t>
      </w:r>
    </w:p>
    <w:p w:rsidR="009F77B4" w:rsidRDefault="00E64373">
      <w:pPr>
        <w:pStyle w:val="alphapara"/>
      </w:pPr>
      <w:r>
        <w:t>31.1.8.5</w:t>
      </w:r>
      <w:r>
        <w:tab/>
        <w:t>Except for those cases where the ISO OATT provides that an individual customer shall be responsible for the cost, or a specified share of the cost, of an individually requested study related to interconnection or to system expansion or to congestion and resource integration, the study costs incurred by the ISO as a result of its administration of the CSPP will be recovered from all customers through and in accordance with Rate Schedule 1 of the ISO OATT.</w:t>
      </w:r>
      <w:bookmarkEnd w:id="61"/>
      <w:bookmarkEnd w:id="62"/>
      <w:r>
        <w:t xml:space="preserve"> </w:t>
      </w:r>
    </w:p>
    <w:p w:rsidR="009F77B4" w:rsidRDefault="00E64373">
      <w:pPr>
        <w:pStyle w:val="alphapara"/>
      </w:pPr>
      <w:r>
        <w:t>31.1.8.6</w:t>
      </w:r>
      <w:r>
        <w:tab/>
        <w:t xml:space="preserve">The ISO shall make reasonable efforts to meet all deadlines provided in this Attachment Y; </w:t>
      </w:r>
      <w:r>
        <w:rPr>
          <w:i/>
        </w:rPr>
        <w:t>provided, however,</w:t>
      </w:r>
      <w:r>
        <w:t xml:space="preserve"> that the ISO must meet all deadlines set </w:t>
      </w:r>
      <w:r>
        <w:lastRenderedPageBreak/>
        <w:t xml:space="preserve">forth in a development agreement entered into pursuant to this Attachment Y in accordance with the terms of that agreement.  If the ISO cannot meet a deadline set forth in this Attachment Y and an extension of that deadline will not result in a reliability violation, the NYISO may extend the deadline, provided that it shall notify Market Participants and other interested parties, explain the reason for the failure to meet the deadline, and provide an estimated time by which it will complete the applicable action. </w:t>
      </w:r>
    </w:p>
    <w:p w:rsidR="009F77B4" w:rsidRDefault="00E64373">
      <w:pPr>
        <w:pStyle w:val="alphapara"/>
      </w:pPr>
      <w:r>
        <w:t>31.1.8.7</w:t>
      </w:r>
      <w:r>
        <w:tab/>
        <w:t>The ISO may extend, at its discretion, the deadlines indicated below that are applicable to all parties participating in a given process for a reasonable period of time if the extension: (</w:t>
      </w:r>
      <w:proofErr w:type="spellStart"/>
      <w:r>
        <w:t>i</w:t>
      </w:r>
      <w:proofErr w:type="spellEnd"/>
      <w:r>
        <w:t>) is applied equally to all parties that are required to meet the deadline, and (ii) will not result in a reliability violation.  The deadlines eligible for extension are:</w:t>
      </w:r>
    </w:p>
    <w:p w:rsidR="009F77B4" w:rsidRDefault="00E64373">
      <w:pPr>
        <w:pStyle w:val="alphapara"/>
        <w:numPr>
          <w:ilvl w:val="3"/>
          <w:numId w:val="26"/>
        </w:numPr>
        <w:spacing w:line="240" w:lineRule="auto"/>
        <w:ind w:left="1800"/>
      </w:pPr>
      <w:r>
        <w:t>Sixty (60) day deadline in Section 31.2.5.1 for interested Developers to propose solutions in response to the ISO’s solicitation for solutions to a Reliability Need;</w:t>
      </w:r>
    </w:p>
    <w:p w:rsidR="009F77B4" w:rsidRDefault="009F77B4">
      <w:pPr>
        <w:pStyle w:val="alphapara"/>
        <w:spacing w:line="240" w:lineRule="auto"/>
        <w:ind w:left="1800" w:firstLine="0"/>
      </w:pPr>
    </w:p>
    <w:p w:rsidR="009F77B4" w:rsidRDefault="00E64373">
      <w:pPr>
        <w:pStyle w:val="alphapara"/>
        <w:numPr>
          <w:ilvl w:val="0"/>
          <w:numId w:val="26"/>
        </w:numPr>
        <w:spacing w:line="240" w:lineRule="auto"/>
        <w:ind w:left="1800"/>
      </w:pPr>
      <w:r>
        <w:t>Thirty (30) day deadline in Section 31.2.6.1 for Developers of viable and sufficient transmission solutions to submit project information in response to ISO request;</w:t>
      </w:r>
    </w:p>
    <w:p w:rsidR="009F77B4" w:rsidRDefault="009F77B4">
      <w:pPr>
        <w:pStyle w:val="alphapara"/>
        <w:spacing w:line="240" w:lineRule="auto"/>
        <w:ind w:left="1800" w:firstLine="0"/>
      </w:pPr>
    </w:p>
    <w:p w:rsidR="009F77B4" w:rsidRDefault="00E64373">
      <w:pPr>
        <w:pStyle w:val="alphapara"/>
        <w:numPr>
          <w:ilvl w:val="0"/>
          <w:numId w:val="26"/>
        </w:numPr>
        <w:spacing w:line="240" w:lineRule="auto"/>
        <w:ind w:left="1800"/>
      </w:pPr>
      <w:r>
        <w:t>Sixty (60) day deadline in Section 31.4.2 for stakeholders and interested parties to submit proposed transmission needs in response to ISO solicitation for proposed needs;</w:t>
      </w:r>
    </w:p>
    <w:p w:rsidR="009F77B4" w:rsidRDefault="009F77B4">
      <w:pPr>
        <w:pStyle w:val="alphapara"/>
        <w:spacing w:line="240" w:lineRule="auto"/>
        <w:ind w:left="1800" w:firstLine="0"/>
      </w:pPr>
    </w:p>
    <w:p w:rsidR="009F77B4" w:rsidP="00A72863" w:rsidRDefault="00E64373">
      <w:pPr>
        <w:pStyle w:val="alphapara"/>
        <w:spacing w:line="240" w:lineRule="auto"/>
        <w:ind w:left="1800" w:firstLine="0"/>
      </w:pPr>
      <w:r>
        <w:t>Sixty (60) day deadline in Section 31.4.4.3.2:  (</w:t>
      </w:r>
      <w:proofErr w:type="spellStart"/>
      <w:r>
        <w:t>i</w:t>
      </w:r>
      <w:proofErr w:type="spellEnd"/>
      <w:r>
        <w:t>) for Developers to propose solutions to a Public Policy Transmission Need in response to ISO solicitation for solutions, and (ii) pursuant to Section 31.4.4.4, for Developers of Public Policy Transmission Projects to execute a study agreement, provide a study deposit, and provide an application fee in response to ISO solicitation for solutions; and</w:t>
      </w:r>
    </w:p>
    <w:p w:rsidR="009F77B4" w:rsidRDefault="009F77B4">
      <w:pPr>
        <w:pStyle w:val="alphapara"/>
        <w:spacing w:line="240" w:lineRule="auto"/>
        <w:ind w:left="1800" w:firstLine="0"/>
      </w:pPr>
    </w:p>
    <w:p w:rsidR="009F77B4" w:rsidRDefault="00E64373">
      <w:pPr>
        <w:pStyle w:val="alphapara"/>
        <w:numPr>
          <w:ilvl w:val="0"/>
          <w:numId w:val="26"/>
        </w:numPr>
        <w:spacing w:line="240" w:lineRule="auto"/>
        <w:ind w:left="1800"/>
      </w:pPr>
      <w:r>
        <w:t xml:space="preserve">Deadline in Section 31.4.6.6 for Developers to inform the ISO following the ISO’s filing of the Viability and Sufficiency Assessment at the NYPSC that </w:t>
      </w:r>
      <w:r>
        <w:lastRenderedPageBreak/>
        <w:t>their viable and sufficient Public Policy Transmission Projects will proceed to be evaluated by the ISO for purposes of selection.</w:t>
      </w:r>
    </w:p>
    <w:sectPr w:rsidR="009F77B4" w:rsidSect="00C34456">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7B4" w:rsidRDefault="00E64373">
      <w:r>
        <w:separator/>
      </w:r>
    </w:p>
  </w:endnote>
  <w:endnote w:type="continuationSeparator" w:id="0">
    <w:p w:rsidR="009F77B4" w:rsidRDefault="00E64373">
      <w:r>
        <w:continuationSeparator/>
      </w:r>
    </w:p>
  </w:endnote>
  <w:endnote w:type="continuationNotice" w:id="1">
    <w:p w:rsidR="009F77B4" w:rsidRDefault="009F7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BBB" w:rsidRDefault="00C37B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BBB" w:rsidRDefault="00C37B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BBB" w:rsidRDefault="00C37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7B4" w:rsidRDefault="00E64373">
      <w:r>
        <w:separator/>
      </w:r>
    </w:p>
  </w:footnote>
  <w:footnote w:type="continuationSeparator" w:id="0">
    <w:p w:rsidR="009F77B4" w:rsidRDefault="00E64373">
      <w:r>
        <w:continuationSeparator/>
      </w:r>
    </w:p>
  </w:footnote>
  <w:footnote w:type="continuationNotice" w:id="1">
    <w:p w:rsidR="009F77B4" w:rsidRDefault="009F77B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BBB" w:rsidRDefault="00C37B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7B4" w:rsidRDefault="004A194A">
    <w:pPr>
      <w:pStyle w:val="Header"/>
      <w:jc w:val="right"/>
      <w:rPr>
        <w:ins w:author="Unknown" w:date="" w:id="63"/>
        <w:b/>
      </w:rPr>
    </w:pPr>
    <w:ins w:author="Unknown" w:date="" w:id="64">
      <w:r>
        <w:rPr>
          <w:b/>
        </w:rPr>
        <w:t>DRAFT, July 31, 2019</w:t>
      </w:r>
    </w:ins>
  </w:p>
  <w:p w:rsidR="00981CB5" w:rsidRDefault="00981CB5">
    <w:pPr>
      <w:pStyle w:val="Header"/>
      <w:jc w:val="right"/>
      <w:rPr>
        <w:b/>
      </w:rPr>
    </w:pPr>
    <w:ins w:author="Unknown" w:date="" w:id="65">
      <w:r>
        <w:rPr>
          <w:b/>
        </w:rPr>
        <w:t>FOR DISCUSSION PURPOSES ONLY</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BBB" w:rsidRDefault="00C37B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multilevel"/>
    <w:tmpl w:val="336C2246"/>
    <w:lvl w:ilvl="0">
      <w:start w:val="1"/>
      <w:numFmt w:val="decimal"/>
      <w:lvlText w:val="%1."/>
      <w:lvlJc w:val="left"/>
      <w:pPr>
        <w:tabs>
          <w:tab w:val="num" w:pos="0"/>
        </w:tabs>
        <w:ind w:left="360" w:hanging="360"/>
      </w:pPr>
      <w:rPr>
        <w:rFonts w:ascii="Times New Roman" w:hAnsi="Times New Roman" w:cs="Times New Roman"/>
        <w:b/>
        <w:i w:val="0"/>
        <w: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0"/>
        </w:tabs>
        <w:ind w:firstLine="360"/>
      </w:pPr>
      <w:rPr>
        <w:rFonts w:cs="Times New Roman"/>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0"/>
        </w:tabs>
        <w:ind w:firstLine="720"/>
      </w:pPr>
      <w:rPr>
        <w:rFonts w:cs="Times New Roman"/>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tabs>
          <w:tab w:val="num" w:pos="0"/>
        </w:tabs>
        <w:ind w:firstLine="1080"/>
      </w:pPr>
      <w:rPr>
        <w:rFonts w:cs="Times New Roman"/>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3240"/>
        </w:tabs>
        <w:ind w:left="2880"/>
      </w:pPr>
      <w:rPr>
        <w:rFonts w:cs="Times New Roman"/>
        <w:spacing w:val="0"/>
      </w:rPr>
    </w:lvl>
    <w:lvl w:ilvl="5">
      <w:start w:val="1"/>
      <w:numFmt w:val="none"/>
      <w:suff w:val="nothing"/>
      <w:lvlText w:val=""/>
      <w:lvlJc w:val="left"/>
      <w:pPr>
        <w:tabs>
          <w:tab w:val="num" w:pos="3960"/>
        </w:tabs>
        <w:ind w:left="3600"/>
      </w:pPr>
      <w:rPr>
        <w:rFonts w:cs="Times New Roman"/>
        <w:spacing w:val="0"/>
      </w:rPr>
    </w:lvl>
    <w:lvl w:ilvl="6">
      <w:start w:val="1"/>
      <w:numFmt w:val="none"/>
      <w:suff w:val="nothing"/>
      <w:lvlText w:val=""/>
      <w:lvlJc w:val="left"/>
      <w:pPr>
        <w:tabs>
          <w:tab w:val="num" w:pos="4680"/>
        </w:tabs>
        <w:ind w:left="4320"/>
      </w:pPr>
      <w:rPr>
        <w:rFonts w:cs="Times New Roman"/>
        <w:spacing w:val="0"/>
      </w:rPr>
    </w:lvl>
    <w:lvl w:ilvl="7">
      <w:start w:val="1"/>
      <w:numFmt w:val="none"/>
      <w:suff w:val="nothing"/>
      <w:lvlText w:val=""/>
      <w:lvlJc w:val="left"/>
      <w:pPr>
        <w:tabs>
          <w:tab w:val="num" w:pos="5400"/>
        </w:tabs>
        <w:ind w:left="5040"/>
      </w:pPr>
      <w:rPr>
        <w:rFonts w:cs="Times New Roman"/>
        <w:spacing w:val="0"/>
      </w:rPr>
    </w:lvl>
    <w:lvl w:ilvl="8">
      <w:start w:val="1"/>
      <w:numFmt w:val="none"/>
      <w:suff w:val="nothing"/>
      <w:lvlText w:val=""/>
      <w:lvlJc w:val="left"/>
      <w:pPr>
        <w:tabs>
          <w:tab w:val="num" w:pos="6120"/>
        </w:tabs>
        <w:ind w:left="5760"/>
      </w:pPr>
      <w:rPr>
        <w:rFonts w:cs="Times New Roman"/>
        <w:spacing w:val="0"/>
      </w:rPr>
    </w:lvl>
  </w:abstractNum>
  <w:abstractNum w:abstractNumId="1" w15:restartNumberingAfterBreak="0">
    <w:nsid w:val="0000001C"/>
    <w:multiLevelType w:val="hybridMultilevel"/>
    <w:tmpl w:val="E54290A6"/>
    <w:lvl w:ilvl="0" w:tplc="92344F3C">
      <w:start w:val="1"/>
      <w:numFmt w:val="bullet"/>
      <w:pStyle w:val="00BulletList"/>
      <w:lvlText w:val=""/>
      <w:lvlJc w:val="left"/>
      <w:pPr>
        <w:tabs>
          <w:tab w:val="num" w:pos="1440"/>
        </w:tabs>
        <w:ind w:left="144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5374A"/>
    <w:multiLevelType w:val="hybridMultilevel"/>
    <w:tmpl w:val="F5EC19CC"/>
    <w:lvl w:ilvl="0" w:tplc="16AE88FA">
      <w:start w:val="1"/>
      <w:numFmt w:val="bullet"/>
      <w:pStyle w:val="Bulle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0A7F9B"/>
    <w:multiLevelType w:val="hybridMultilevel"/>
    <w:tmpl w:val="87D8DE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8F31CBC"/>
    <w:multiLevelType w:val="hybridMultilevel"/>
    <w:tmpl w:val="32425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0C64839"/>
    <w:multiLevelType w:val="hybridMultilevel"/>
    <w:tmpl w:val="EB7215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42937B1"/>
    <w:multiLevelType w:val="hybridMultilevel"/>
    <w:tmpl w:val="AFF6213E"/>
    <w:lvl w:ilvl="0" w:tplc="26C82712">
      <w:start w:val="1"/>
      <w:numFmt w:val="bullet"/>
      <w:lvlText w:val=""/>
      <w:lvlJc w:val="left"/>
      <w:pPr>
        <w:tabs>
          <w:tab w:val="num" w:pos="1440"/>
        </w:tabs>
        <w:ind w:left="1440" w:hanging="360"/>
      </w:pPr>
      <w:rPr>
        <w:rFonts w:ascii="Symbol" w:hAnsi="Symbol" w:hint="default"/>
        <w:sz w:val="18"/>
        <w:u w:val="none"/>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372A749B"/>
    <w:multiLevelType w:val="hybridMultilevel"/>
    <w:tmpl w:val="EBD879C0"/>
    <w:lvl w:ilvl="0" w:tplc="4AB0C48C">
      <w:start w:val="1"/>
      <w:numFmt w:val="lowerRoman"/>
      <w:lvlText w:val="(%1)"/>
      <w:lvlJc w:val="left"/>
      <w:pPr>
        <w:tabs>
          <w:tab w:val="num" w:pos="2448"/>
        </w:tabs>
        <w:ind w:left="2448" w:hanging="648"/>
      </w:pPr>
      <w:rPr>
        <w:rFonts w:cs="Times New Roman" w:hint="default"/>
        <w:b w:val="0"/>
        <w:i w:val="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BB1303B"/>
    <w:multiLevelType w:val="multilevel"/>
    <w:tmpl w:val="8F588A90"/>
    <w:lvl w:ilvl="0">
      <w:start w:val="31"/>
      <w:numFmt w:val="decimal"/>
      <w:lvlText w:val="%1"/>
      <w:lvlJc w:val="left"/>
      <w:pPr>
        <w:tabs>
          <w:tab w:val="num" w:pos="720"/>
        </w:tabs>
        <w:ind w:left="720" w:hanging="720"/>
      </w:pPr>
      <w:rPr>
        <w:rFonts w:cs="Times New Roman" w:hint="default"/>
        <w:b/>
      </w:rPr>
    </w:lvl>
    <w:lvl w:ilvl="1">
      <w:start w:val="2"/>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9" w15:restartNumberingAfterBreak="0">
    <w:nsid w:val="3C92748E"/>
    <w:multiLevelType w:val="multilevel"/>
    <w:tmpl w:val="8F588A90"/>
    <w:lvl w:ilvl="0">
      <w:start w:val="28"/>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0" w15:restartNumberingAfterBreak="0">
    <w:nsid w:val="3D3F65E3"/>
    <w:multiLevelType w:val="multilevel"/>
    <w:tmpl w:val="8F588A90"/>
    <w:lvl w:ilvl="0">
      <w:start w:val="28"/>
      <w:numFmt w:val="decimal"/>
      <w:lvlText w:val="%1"/>
      <w:lvlJc w:val="left"/>
      <w:pPr>
        <w:tabs>
          <w:tab w:val="num" w:pos="720"/>
        </w:tabs>
        <w:ind w:left="720" w:hanging="720"/>
      </w:pPr>
      <w:rPr>
        <w:rFonts w:cs="Times New Roman" w:hint="default"/>
        <w:b/>
      </w:rPr>
    </w:lvl>
    <w:lvl w:ilvl="1">
      <w:start w:val="6"/>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1" w15:restartNumberingAfterBreak="0">
    <w:nsid w:val="3D8B4B5C"/>
    <w:multiLevelType w:val="singleLevel"/>
    <w:tmpl w:val="43BE3668"/>
    <w:lvl w:ilvl="0">
      <w:start w:val="1"/>
      <w:numFmt w:val="bullet"/>
      <w:lvlText w:val=""/>
      <w:lvlJc w:val="left"/>
      <w:pPr>
        <w:tabs>
          <w:tab w:val="num" w:pos="360"/>
        </w:tabs>
        <w:ind w:left="360" w:hanging="360"/>
      </w:pPr>
      <w:rPr>
        <w:rFonts w:ascii="Symbol" w:hAnsi="Symbol" w:hint="default"/>
        <w:sz w:val="18"/>
      </w:rPr>
    </w:lvl>
  </w:abstractNum>
  <w:abstractNum w:abstractNumId="12" w15:restartNumberingAfterBreak="0">
    <w:nsid w:val="469C05D9"/>
    <w:multiLevelType w:val="multilevel"/>
    <w:tmpl w:val="0E1EF704"/>
    <w:lvl w:ilvl="0">
      <w:start w:val="30"/>
      <w:numFmt w:val="decimal"/>
      <w:lvlText w:val="%1"/>
      <w:lvlJc w:val="left"/>
      <w:pPr>
        <w:tabs>
          <w:tab w:val="num" w:pos="720"/>
        </w:tabs>
        <w:ind w:left="720" w:hanging="720"/>
      </w:pPr>
      <w:rPr>
        <w:rFonts w:cs="Times New Roman" w:hint="default"/>
        <w:b/>
      </w:rPr>
    </w:lvl>
    <w:lvl w:ilvl="1">
      <w:start w:val="7"/>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3" w15:restartNumberingAfterBreak="0">
    <w:nsid w:val="48355F74"/>
    <w:multiLevelType w:val="hybridMultilevel"/>
    <w:tmpl w:val="FA5896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BD8528A"/>
    <w:multiLevelType w:val="multilevel"/>
    <w:tmpl w:val="8F588A90"/>
    <w:lvl w:ilvl="0">
      <w:start w:val="36"/>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5" w15:restartNumberingAfterBreak="0">
    <w:nsid w:val="575518DE"/>
    <w:multiLevelType w:val="hybridMultilevel"/>
    <w:tmpl w:val="3AF05A66"/>
    <w:lvl w:ilvl="0" w:tplc="886E45DA">
      <w:start w:val="1"/>
      <w:numFmt w:val="bullet"/>
      <w:lvlText w:val=""/>
      <w:lvlJc w:val="left"/>
      <w:pPr>
        <w:ind w:left="1440" w:hanging="72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1739E9"/>
    <w:multiLevelType w:val="hybridMultilevel"/>
    <w:tmpl w:val="B29C98A0"/>
    <w:lvl w:ilvl="0" w:tplc="66D205F6">
      <w:start w:val="1"/>
      <w:numFmt w:val="bullet"/>
      <w:lvlText w:val=""/>
      <w:lvlJc w:val="left"/>
      <w:pPr>
        <w:tabs>
          <w:tab w:val="num" w:pos="5760"/>
        </w:tabs>
        <w:ind w:left="5760" w:hanging="360"/>
      </w:pPr>
      <w:rPr>
        <w:rFonts w:ascii="Symbol" w:hAnsi="Symbol" w:hint="default"/>
        <w:color w:val="auto"/>
        <w:u w:val="none"/>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7" w15:restartNumberingAfterBreak="0">
    <w:nsid w:val="6CB2247F"/>
    <w:multiLevelType w:val="multilevel"/>
    <w:tmpl w:val="8F588A90"/>
    <w:lvl w:ilvl="0">
      <w:start w:val="30"/>
      <w:numFmt w:val="decimal"/>
      <w:lvlText w:val="%1"/>
      <w:lvlJc w:val="left"/>
      <w:pPr>
        <w:tabs>
          <w:tab w:val="num" w:pos="720"/>
        </w:tabs>
        <w:ind w:left="720" w:hanging="720"/>
      </w:pPr>
      <w:rPr>
        <w:rFonts w:cs="Times New Roman" w:hint="default"/>
        <w:b/>
      </w:rPr>
    </w:lvl>
    <w:lvl w:ilvl="1">
      <w:start w:val="4"/>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8" w15:restartNumberingAfterBreak="0">
    <w:nsid w:val="6D674E9B"/>
    <w:multiLevelType w:val="multilevel"/>
    <w:tmpl w:val="8F588A90"/>
    <w:lvl w:ilvl="0">
      <w:start w:val="34"/>
      <w:numFmt w:val="decimal"/>
      <w:lvlText w:val="%1"/>
      <w:lvlJc w:val="left"/>
      <w:pPr>
        <w:tabs>
          <w:tab w:val="num" w:pos="720"/>
        </w:tabs>
        <w:ind w:left="720" w:hanging="720"/>
      </w:pPr>
      <w:rPr>
        <w:rFonts w:cs="Times New Roman" w:hint="default"/>
        <w:b/>
      </w:rPr>
    </w:lvl>
    <w:lvl w:ilvl="1">
      <w:start w:val="5"/>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9" w15:restartNumberingAfterBreak="0">
    <w:nsid w:val="73DC201A"/>
    <w:multiLevelType w:val="multilevel"/>
    <w:tmpl w:val="39528D4A"/>
    <w:lvl w:ilvl="0">
      <w:start w:val="1"/>
      <w:numFmt w:val="lowerLetter"/>
      <w:lvlText w:val="(%1)"/>
      <w:lvlJc w:val="left"/>
      <w:pPr>
        <w:ind w:firstLine="1440"/>
      </w:pPr>
      <w:rPr>
        <w:rFonts w:cs="Times New Roman" w:hint="default"/>
        <w:b w:val="0"/>
        <w:i w:val="0"/>
        <w:caps w:val="0"/>
        <w:strike w:val="0"/>
        <w:dstrike w:val="0"/>
        <w:vanish w:val="0"/>
        <w:sz w:val="24"/>
        <w:vertAlign w:val="baseline"/>
      </w:rPr>
    </w:lvl>
    <w:lvl w:ilvl="1">
      <w:start w:val="1"/>
      <w:numFmt w:val="lowerLetter"/>
      <w:lvlText w:val="%2."/>
      <w:lvlJc w:val="left"/>
      <w:pPr>
        <w:ind w:left="2880" w:hanging="360"/>
      </w:pPr>
      <w:rPr>
        <w:rFonts w:cs="Times New Roman" w:hint="default"/>
      </w:rPr>
    </w:lvl>
    <w:lvl w:ilvl="2">
      <w:start w:val="1"/>
      <w:numFmt w:val="lowerLetter"/>
      <w:lvlText w:val="(%3)"/>
      <w:lvlJc w:val="left"/>
      <w:pPr>
        <w:ind w:left="2880" w:hanging="720"/>
      </w:pPr>
      <w:rPr>
        <w:rFonts w:cs="Times New Roman" w:hint="default"/>
        <w:b w:val="0"/>
        <w:i w:val="0"/>
        <w:caps w:val="0"/>
        <w:strike w:val="0"/>
        <w:dstrike w:val="0"/>
        <w:vanish w:val="0"/>
        <w:sz w:val="24"/>
        <w:vertAlign w:val="baseline"/>
      </w:rPr>
    </w:lvl>
    <w:lvl w:ilvl="3">
      <w:start w:val="1"/>
      <w:numFmt w:val="decimal"/>
      <w:lvlText w:val="%4."/>
      <w:lvlJc w:val="left"/>
      <w:pPr>
        <w:ind w:left="432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right"/>
      <w:pPr>
        <w:ind w:left="5760" w:hanging="180"/>
      </w:pPr>
      <w:rPr>
        <w:rFonts w:cs="Times New Roman" w:hint="default"/>
      </w:rPr>
    </w:lvl>
    <w:lvl w:ilvl="6">
      <w:start w:val="1"/>
      <w:numFmt w:val="decimal"/>
      <w:lvlText w:val="%7."/>
      <w:lvlJc w:val="left"/>
      <w:pPr>
        <w:ind w:left="6480" w:hanging="360"/>
      </w:pPr>
      <w:rPr>
        <w:rFonts w:cs="Times New Roman" w:hint="default"/>
      </w:rPr>
    </w:lvl>
    <w:lvl w:ilvl="7">
      <w:start w:val="1"/>
      <w:numFmt w:val="lowerLetter"/>
      <w:lvlText w:val="%8."/>
      <w:lvlJc w:val="left"/>
      <w:pPr>
        <w:ind w:left="7200" w:hanging="360"/>
      </w:pPr>
      <w:rPr>
        <w:rFonts w:cs="Times New Roman" w:hint="default"/>
      </w:rPr>
    </w:lvl>
    <w:lvl w:ilvl="8">
      <w:start w:val="1"/>
      <w:numFmt w:val="lowerRoman"/>
      <w:lvlText w:val="%9."/>
      <w:lvlJc w:val="right"/>
      <w:pPr>
        <w:ind w:left="7920" w:hanging="180"/>
      </w:pPr>
      <w:rPr>
        <w:rFonts w:cs="Times New Roman" w:hint="default"/>
      </w:rPr>
    </w:lvl>
  </w:abstractNum>
  <w:abstractNum w:abstractNumId="20" w15:restartNumberingAfterBreak="0">
    <w:nsid w:val="76113812"/>
    <w:multiLevelType w:val="singleLevel"/>
    <w:tmpl w:val="ABFED8DE"/>
    <w:lvl w:ilvl="0">
      <w:start w:val="3"/>
      <w:numFmt w:val="lowerLetter"/>
      <w:lvlText w:val="(%1)"/>
      <w:lvlJc w:val="left"/>
      <w:pPr>
        <w:tabs>
          <w:tab w:val="num" w:pos="2160"/>
        </w:tabs>
        <w:ind w:left="2160" w:hanging="720"/>
      </w:pPr>
      <w:rPr>
        <w:rFonts w:cs="Times New Roman" w:hint="default"/>
      </w:rPr>
    </w:lvl>
  </w:abstractNum>
  <w:num w:numId="1">
    <w:abstractNumId w:val="0"/>
  </w:num>
  <w:num w:numId="2">
    <w:abstractNumId w:val="6"/>
  </w:num>
  <w:num w:numId="3">
    <w:abstractNumId w:val="20"/>
  </w:num>
  <w:num w:numId="4">
    <w:abstractNumId w:val="9"/>
  </w:num>
  <w:num w:numId="5">
    <w:abstractNumId w:val="10"/>
  </w:num>
  <w:num w:numId="6">
    <w:abstractNumId w:val="17"/>
  </w:num>
  <w:num w:numId="7">
    <w:abstractNumId w:val="8"/>
  </w:num>
  <w:num w:numId="8">
    <w:abstractNumId w:val="18"/>
  </w:num>
  <w:num w:numId="9">
    <w:abstractNumId w:val="14"/>
  </w:num>
  <w:num w:numId="10">
    <w:abstractNumId w:val="12"/>
  </w:num>
  <w:num w:numId="11">
    <w:abstractNumId w:val="11"/>
  </w:num>
  <w:num w:numId="12">
    <w:abstractNumId w:val="2"/>
  </w:num>
  <w:num w:numId="13">
    <w:abstractNumId w:val="7"/>
  </w:num>
  <w:num w:numId="14">
    <w:abstractNumId w:val="16"/>
  </w:num>
  <w:num w:numId="15">
    <w:abstractNumId w:val="2"/>
  </w:num>
  <w:num w:numId="16">
    <w:abstractNumId w:val="2"/>
  </w:num>
  <w:num w:numId="17">
    <w:abstractNumId w:val="2"/>
  </w:num>
  <w:num w:numId="18">
    <w:abstractNumId w:val="2"/>
  </w:num>
  <w:num w:numId="19">
    <w:abstractNumId w:val="1"/>
  </w:num>
  <w:num w:numId="20">
    <w:abstractNumId w:val="15"/>
  </w:num>
  <w:num w:numId="21">
    <w:abstractNumId w:val="1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3"/>
  </w:num>
  <w:num w:numId="25">
    <w:abstractNumId w:val="5"/>
  </w:num>
  <w:num w:numId="26">
    <w:abstractNumId w:val="13"/>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ssonnier, Michael J.">
    <w15:presenceInfo w15:providerId="AD" w15:userId="S-1-5-21-81677557-839003362-1866013658-964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88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s>
  <w:rsids>
    <w:rsidRoot w:val="009F77B4"/>
    <w:rsid w:val="000443EB"/>
    <w:rsid w:val="000966B9"/>
    <w:rsid w:val="00187058"/>
    <w:rsid w:val="00284775"/>
    <w:rsid w:val="004A194A"/>
    <w:rsid w:val="004E2B38"/>
    <w:rsid w:val="00685D65"/>
    <w:rsid w:val="007B1D23"/>
    <w:rsid w:val="007E3592"/>
    <w:rsid w:val="00981CB5"/>
    <w:rsid w:val="009F77B4"/>
    <w:rsid w:val="00A72863"/>
    <w:rsid w:val="00C34456"/>
    <w:rsid w:val="00C37BBB"/>
    <w:rsid w:val="00C975E0"/>
    <w:rsid w:val="00D70D9B"/>
    <w:rsid w:val="00E47A66"/>
    <w:rsid w:val="00E64373"/>
    <w:rsid w:val="00ED7207"/>
    <w:rsid w:val="00F20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1C7088C1"/>
  <w15:docId w15:val="{759998B3-26CB-42E1-87C6-A0E153C53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uiPriority="99"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uiPriority="99"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Pr>
      <w:sz w:val="24"/>
      <w:szCs w:val="24"/>
    </w:rPr>
  </w:style>
  <w:style w:type="paragraph" w:styleId="Heading1">
    <w:name w:val="heading 1"/>
    <w:basedOn w:val="Normal"/>
    <w:next w:val="Normal"/>
    <w:link w:val="Heading1Char"/>
    <w:qFormat/>
    <w:pPr>
      <w:keepNext/>
      <w:spacing w:before="240" w:after="240"/>
      <w:ind w:left="720" w:hanging="720"/>
      <w:outlineLvl w:val="0"/>
    </w:pPr>
    <w:rPr>
      <w:rFonts w:ascii="Cambria" w:hAnsi="Cambria"/>
      <w:b/>
      <w:bCs/>
      <w:kern w:val="32"/>
      <w:sz w:val="32"/>
      <w:szCs w:val="32"/>
    </w:rPr>
  </w:style>
  <w:style w:type="paragraph" w:styleId="Heading2">
    <w:name w:val="heading 2"/>
    <w:basedOn w:val="Normal"/>
    <w:next w:val="Normal"/>
    <w:link w:val="Heading2Char"/>
    <w:qFormat/>
    <w:pPr>
      <w:keepNext/>
      <w:tabs>
        <w:tab w:val="left" w:pos="1080"/>
      </w:tabs>
      <w:spacing w:before="240" w:after="240"/>
      <w:ind w:left="1080" w:right="14" w:hanging="1080"/>
      <w:outlineLvl w:val="1"/>
    </w:pPr>
    <w:rPr>
      <w:b/>
      <w:szCs w:val="20"/>
    </w:rPr>
  </w:style>
  <w:style w:type="paragraph" w:styleId="Heading3">
    <w:name w:val="heading 3"/>
    <w:basedOn w:val="Normal"/>
    <w:next w:val="Normal"/>
    <w:link w:val="Heading3Char"/>
    <w:qFormat/>
    <w:pPr>
      <w:keepNext/>
      <w:keepLines/>
      <w:tabs>
        <w:tab w:val="left" w:pos="1080"/>
      </w:tabs>
      <w:spacing w:before="240" w:after="240"/>
      <w:ind w:left="1080" w:right="634" w:hanging="1080"/>
      <w:outlineLvl w:val="2"/>
    </w:pPr>
    <w:rPr>
      <w:b/>
      <w:snapToGrid w:val="0"/>
      <w:szCs w:val="20"/>
    </w:rPr>
  </w:style>
  <w:style w:type="paragraph" w:styleId="Heading4">
    <w:name w:val="heading 4"/>
    <w:basedOn w:val="Normal"/>
    <w:next w:val="Normal"/>
    <w:link w:val="Heading4Char"/>
    <w:qFormat/>
    <w:pPr>
      <w:keepNext/>
      <w:tabs>
        <w:tab w:val="left" w:pos="1800"/>
      </w:tabs>
      <w:spacing w:before="240" w:after="240"/>
      <w:ind w:left="1800" w:hanging="1080"/>
      <w:outlineLvl w:val="3"/>
    </w:pPr>
    <w:rPr>
      <w:b/>
      <w:szCs w:val="20"/>
    </w:rPr>
  </w:style>
  <w:style w:type="paragraph" w:styleId="Heading5">
    <w:name w:val="heading 5"/>
    <w:basedOn w:val="Normal"/>
    <w:next w:val="Normal"/>
    <w:link w:val="Heading5Char"/>
    <w:qFormat/>
    <w:pPr>
      <w:keepNext/>
      <w:spacing w:line="480" w:lineRule="auto"/>
      <w:ind w:left="1440" w:right="-90" w:hanging="720"/>
      <w:outlineLvl w:val="4"/>
    </w:pPr>
    <w:rPr>
      <w:rFonts w:ascii="Calibri" w:hAnsi="Calibri"/>
      <w:b/>
      <w:bCs/>
      <w:i/>
      <w:iCs/>
      <w:sz w:val="26"/>
      <w:szCs w:val="26"/>
    </w:rPr>
  </w:style>
  <w:style w:type="paragraph" w:styleId="Heading6">
    <w:name w:val="heading 6"/>
    <w:basedOn w:val="Normal"/>
    <w:next w:val="Normal"/>
    <w:link w:val="Heading6Char"/>
    <w:qFormat/>
    <w:pPr>
      <w:keepNext/>
      <w:spacing w:line="480" w:lineRule="auto"/>
      <w:ind w:left="1080" w:right="-90" w:hanging="360"/>
      <w:outlineLvl w:val="5"/>
    </w:pPr>
    <w:rPr>
      <w:rFonts w:ascii="Calibri" w:hAnsi="Calibri"/>
      <w:b/>
      <w:bCs/>
      <w:sz w:val="20"/>
      <w:szCs w:val="20"/>
    </w:rPr>
  </w:style>
  <w:style w:type="paragraph" w:styleId="Heading7">
    <w:name w:val="heading 7"/>
    <w:basedOn w:val="Normal"/>
    <w:next w:val="Normal"/>
    <w:link w:val="Heading7Char"/>
    <w:qFormat/>
    <w:pPr>
      <w:keepNext/>
      <w:spacing w:line="480" w:lineRule="auto"/>
      <w:ind w:left="720" w:right="630"/>
      <w:outlineLvl w:val="6"/>
    </w:pPr>
    <w:rPr>
      <w:rFonts w:ascii="Calibri" w:hAnsi="Calibri"/>
    </w:rPr>
  </w:style>
  <w:style w:type="paragraph" w:styleId="Heading8">
    <w:name w:val="heading 8"/>
    <w:basedOn w:val="Normal"/>
    <w:next w:val="Normal"/>
    <w:link w:val="Heading8Char"/>
    <w:qFormat/>
    <w:pPr>
      <w:keepNext/>
      <w:spacing w:line="480" w:lineRule="auto"/>
      <w:ind w:left="720" w:right="-90"/>
      <w:outlineLvl w:val="7"/>
    </w:pPr>
    <w:rPr>
      <w:rFonts w:ascii="Calibri" w:hAnsi="Calibri"/>
      <w:i/>
      <w:iCs/>
    </w:rPr>
  </w:style>
  <w:style w:type="paragraph" w:styleId="Heading9">
    <w:name w:val="heading 9"/>
    <w:basedOn w:val="Normal"/>
    <w:next w:val="Normal"/>
    <w:link w:val="Heading9Char"/>
    <w:qFormat/>
    <w:pPr>
      <w:keepNext/>
      <w:spacing w:line="480" w:lineRule="auto"/>
      <w:ind w:right="630" w:firstLine="720"/>
      <w:outlineLvl w:val="8"/>
    </w:pPr>
    <w:rPr>
      <w:rFonts w:ascii="Cambria" w:hAnsi="Cambria"/>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locked/>
    <w:rPr>
      <w:rFonts w:ascii="Cambria" w:hAnsi="Cambria" w:cs="Times New Roman"/>
      <w:b/>
      <w:bCs/>
      <w:kern w:val="32"/>
      <w:sz w:val="32"/>
      <w:szCs w:val="32"/>
    </w:rPr>
  </w:style>
  <w:style w:type="character" w:styleId="Heading2Char" w:customStyle="1">
    <w:name w:val="Heading 2 Char"/>
    <w:link w:val="Heading2"/>
    <w:locked/>
    <w:rPr>
      <w:rFonts w:cs="Times New Roman"/>
      <w:b/>
      <w:sz w:val="24"/>
    </w:rPr>
  </w:style>
  <w:style w:type="character" w:styleId="Heading3Char" w:customStyle="1">
    <w:name w:val="Heading 3 Char"/>
    <w:link w:val="Heading3"/>
    <w:locked/>
    <w:rPr>
      <w:rFonts w:cs="Times New Roman"/>
      <w:b/>
      <w:snapToGrid w:val="0"/>
      <w:sz w:val="24"/>
      <w:lang w:val="en-US" w:eastAsia="en-US"/>
    </w:rPr>
  </w:style>
  <w:style w:type="character" w:styleId="Heading4Char" w:customStyle="1">
    <w:name w:val="Heading 4 Char"/>
    <w:link w:val="Heading4"/>
    <w:locked/>
    <w:rPr>
      <w:rFonts w:cs="Times New Roman"/>
      <w:b/>
      <w:sz w:val="24"/>
    </w:rPr>
  </w:style>
  <w:style w:type="character" w:styleId="Heading5Char" w:customStyle="1">
    <w:name w:val="Heading 5 Char"/>
    <w:link w:val="Heading5"/>
    <w:semiHidden/>
    <w:locked/>
    <w:rPr>
      <w:rFonts w:ascii="Calibri" w:hAnsi="Calibri" w:cs="Times New Roman"/>
      <w:b/>
      <w:bCs/>
      <w:i/>
      <w:iCs/>
      <w:sz w:val="26"/>
      <w:szCs w:val="26"/>
    </w:rPr>
  </w:style>
  <w:style w:type="character" w:styleId="Heading6Char" w:customStyle="1">
    <w:name w:val="Heading 6 Char"/>
    <w:link w:val="Heading6"/>
    <w:semiHidden/>
    <w:locked/>
    <w:rPr>
      <w:rFonts w:ascii="Calibri" w:hAnsi="Calibri" w:cs="Times New Roman"/>
      <w:b/>
      <w:bCs/>
    </w:rPr>
  </w:style>
  <w:style w:type="character" w:styleId="Heading7Char" w:customStyle="1">
    <w:name w:val="Heading 7 Char"/>
    <w:link w:val="Heading7"/>
    <w:semiHidden/>
    <w:locked/>
    <w:rPr>
      <w:rFonts w:ascii="Calibri" w:hAnsi="Calibri" w:cs="Times New Roman"/>
      <w:sz w:val="24"/>
      <w:szCs w:val="24"/>
    </w:rPr>
  </w:style>
  <w:style w:type="character" w:styleId="Heading8Char" w:customStyle="1">
    <w:name w:val="Heading 8 Char"/>
    <w:link w:val="Heading8"/>
    <w:semiHidden/>
    <w:locked/>
    <w:rPr>
      <w:rFonts w:ascii="Calibri" w:hAnsi="Calibri" w:cs="Times New Roman"/>
      <w:i/>
      <w:iCs/>
      <w:sz w:val="24"/>
      <w:szCs w:val="24"/>
    </w:rPr>
  </w:style>
  <w:style w:type="character" w:styleId="Heading9Char" w:customStyle="1">
    <w:name w:val="Heading 9 Char"/>
    <w:link w:val="Heading9"/>
    <w:semiHidden/>
    <w:locked/>
    <w:rPr>
      <w:rFonts w:ascii="Cambria" w:hAnsi="Cambria" w:cs="Times New Roman"/>
    </w:rPr>
  </w:style>
  <w:style w:type="paragraph" w:styleId="appendixhead" w:customStyle="1">
    <w:name w:val="appendix head"/>
    <w:basedOn w:val="Normal"/>
    <w:pPr>
      <w:keepNext/>
      <w:pageBreakBefore/>
      <w:spacing w:before="240" w:after="240"/>
    </w:pPr>
    <w:rPr>
      <w:b/>
    </w:rPr>
  </w:style>
  <w:style w:type="character" w:styleId="CommentReference">
    <w:name w:val="annotation reference"/>
    <w:uiPriority w:val="99"/>
    <w:rPr>
      <w:rFonts w:cs="Times New Roman"/>
      <w:spacing w:val="0"/>
      <w:sz w:val="16"/>
    </w:rPr>
  </w:style>
  <w:style w:type="paragraph" w:styleId="appendixsubhead" w:customStyle="1">
    <w:name w:val="appendix subhead"/>
    <w:basedOn w:val="Heading4"/>
    <w:pPr>
      <w:tabs>
        <w:tab w:val="clear" w:pos="1800"/>
      </w:tabs>
      <w:ind w:left="1080"/>
    </w:pPr>
  </w:style>
  <w:style w:type="paragraph" w:styleId="italpara" w:customStyle="1">
    <w:name w:val="ital para"/>
    <w:basedOn w:val="Normal"/>
    <w:pPr>
      <w:spacing w:before="120" w:after="240"/>
      <w:ind w:left="720"/>
    </w:pPr>
    <w:rPr>
      <w:i/>
    </w:rPr>
  </w:style>
  <w:style w:type="paragraph" w:styleId="alphaparasub" w:customStyle="1">
    <w:name w:val="alpha para sub"/>
    <w:basedOn w:val="alphapara"/>
    <w:pPr>
      <w:ind w:firstLine="0"/>
    </w:pPr>
  </w:style>
  <w:style w:type="paragraph" w:styleId="alphapara" w:customStyle="1">
    <w:name w:val="alpha para"/>
    <w:basedOn w:val="Bodypara"/>
    <w:pPr>
      <w:ind w:left="1440" w:hanging="720"/>
    </w:pPr>
  </w:style>
  <w:style w:type="paragraph" w:styleId="Bodypara" w:customStyle="1">
    <w:name w:val="Body para"/>
    <w:basedOn w:val="Normal"/>
    <w:pPr>
      <w:spacing w:line="480" w:lineRule="auto"/>
      <w:ind w:firstLine="720"/>
    </w:pPr>
  </w:style>
  <w:style w:type="character" w:styleId="EndnoteReference">
    <w:name w:val="endnote reference"/>
    <w:semiHidden/>
    <w:rPr>
      <w:rFonts w:cs="Times New Roman"/>
      <w:spacing w:val="0"/>
      <w:vertAlign w:val="superscript"/>
    </w:rPr>
  </w:style>
  <w:style w:type="paragraph" w:styleId="Index1">
    <w:name w:val="index 1"/>
    <w:basedOn w:val="Normal"/>
    <w:next w:val="Normal"/>
    <w:semiHidden/>
    <w:pPr>
      <w:ind w:left="240" w:hanging="240"/>
    </w:pPr>
  </w:style>
  <w:style w:type="character" w:styleId="FootnoteReference">
    <w:name w:val="footnote reference"/>
    <w:semiHidden/>
    <w:rPr>
      <w:rFonts w:cs="Times New Roman"/>
    </w:rPr>
  </w:style>
  <w:style w:type="character" w:styleId="Hyperlink">
    <w:name w:val="Hyperlink"/>
    <w:rPr>
      <w:rFonts w:cs="Times New Roman"/>
      <w:color w:val="0000FF"/>
      <w:u w:val="single"/>
    </w:rPr>
  </w:style>
  <w:style w:type="paragraph" w:styleId="TOC1">
    <w:name w:val="toc 1"/>
    <w:basedOn w:val="Normal"/>
    <w:next w:val="Normal"/>
    <w:semiHidden/>
  </w:style>
  <w:style w:type="character" w:styleId="PageNumber">
    <w:name w:val="page number"/>
    <w:rPr>
      <w:rFonts w:cs="Times New Roman"/>
    </w:rPr>
  </w:style>
  <w:style w:type="table" w:styleId="TableGrid">
    <w:name w:val="Table Grid"/>
    <w:basedOn w:val="TableNormal"/>
    <w:semiHidden/>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inition" w:customStyle="1">
    <w:name w:val="Definition"/>
    <w:basedOn w:val="Normal"/>
    <w:uiPriority w:val="99"/>
    <w:pPr>
      <w:spacing w:before="240" w:after="240"/>
    </w:pPr>
  </w:style>
  <w:style w:type="paragraph" w:styleId="Definitionindent" w:customStyle="1">
    <w:name w:val="Definition indent"/>
    <w:basedOn w:val="Definition"/>
    <w:pPr>
      <w:spacing w:before="120" w:after="120"/>
      <w:ind w:left="720"/>
    </w:pPr>
  </w:style>
  <w:style w:type="paragraph" w:styleId="TOCHeading1" w:customStyle="1">
    <w:name w:val="TOC Heading1"/>
    <w:basedOn w:val="Normal"/>
    <w:pPr>
      <w:spacing w:before="240" w:after="240"/>
    </w:pPr>
    <w:rPr>
      <w:b/>
    </w:rPr>
  </w:style>
  <w:style w:type="paragraph" w:styleId="DocumentMap">
    <w:name w:val="Document Map"/>
    <w:basedOn w:val="Normal"/>
    <w:link w:val="DocumentMapChar"/>
    <w:semiHidden/>
    <w:pPr>
      <w:shd w:val="clear" w:color="auto" w:fill="000080"/>
    </w:pPr>
    <w:rPr>
      <w:sz w:val="2"/>
      <w:szCs w:val="20"/>
    </w:rPr>
  </w:style>
  <w:style w:type="character" w:styleId="DocumentMapChar" w:customStyle="1">
    <w:name w:val="Document Map Char"/>
    <w:link w:val="DocumentMap"/>
    <w:semiHidden/>
    <w:locked/>
    <w:rPr>
      <w:rFonts w:cs="Times New Roman"/>
      <w:sz w:val="2"/>
    </w:rPr>
  </w:style>
  <w:style w:type="paragraph" w:styleId="BalloonText">
    <w:name w:val="Balloon Text"/>
    <w:basedOn w:val="Normal"/>
    <w:link w:val="BalloonTextChar"/>
    <w:semiHidden/>
    <w:rPr>
      <w:sz w:val="2"/>
      <w:szCs w:val="20"/>
    </w:rPr>
  </w:style>
  <w:style w:type="character" w:styleId="BalloonTextChar" w:customStyle="1">
    <w:name w:val="Balloon Text Char"/>
    <w:link w:val="BalloonText"/>
    <w:semiHidden/>
    <w:locked/>
    <w:rPr>
      <w:rFonts w:cs="Times New Roman"/>
      <w:sz w:val="2"/>
    </w:rPr>
  </w:style>
  <w:style w:type="paragraph" w:styleId="subhead" w:customStyle="1">
    <w:name w:val="subhead"/>
    <w:basedOn w:val="Heading4"/>
    <w:pPr>
      <w:tabs>
        <w:tab w:val="clear" w:pos="1800"/>
      </w:tabs>
      <w:ind w:left="720" w:firstLine="0"/>
    </w:pPr>
  </w:style>
  <w:style w:type="paragraph" w:styleId="alphaheading" w:customStyle="1">
    <w:name w:val="alpha heading"/>
    <w:basedOn w:val="Normal"/>
    <w:pPr>
      <w:keepNext/>
      <w:tabs>
        <w:tab w:val="left" w:pos="1440"/>
      </w:tabs>
      <w:spacing w:before="240" w:after="240"/>
      <w:ind w:left="1440" w:hanging="720"/>
    </w:pPr>
    <w:rPr>
      <w:b/>
    </w:rPr>
  </w:style>
  <w:style w:type="paragraph" w:styleId="romannumeralpara" w:customStyle="1">
    <w:name w:val="roman numeral para"/>
    <w:basedOn w:val="Normal"/>
    <w:pPr>
      <w:spacing w:line="480" w:lineRule="auto"/>
      <w:ind w:left="1440" w:hanging="720"/>
    </w:pPr>
  </w:style>
  <w:style w:type="paragraph" w:styleId="Bulletpara" w:customStyle="1">
    <w:name w:val="Bullet para"/>
    <w:basedOn w:val="Normal"/>
    <w:pPr>
      <w:numPr>
        <w:numId w:val="12"/>
      </w:numPr>
      <w:tabs>
        <w:tab w:val="left" w:pos="900"/>
      </w:tabs>
      <w:spacing w:before="120" w:after="120"/>
    </w:pPr>
  </w:style>
  <w:style w:type="paragraph" w:styleId="Tarifftitle" w:customStyle="1">
    <w:name w:val="Tariff title"/>
    <w:basedOn w:val="Normal"/>
    <w:rPr>
      <w:b/>
      <w:sz w:val="28"/>
      <w:szCs w:val="28"/>
    </w:rPr>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Level1" w:customStyle="1">
    <w:name w:val="Level 1"/>
    <w:basedOn w:val="Normal"/>
    <w:pPr>
      <w:ind w:left="1890" w:hanging="720"/>
    </w:pPr>
  </w:style>
  <w:style w:type="paragraph" w:styleId="Header">
    <w:name w:val="header"/>
    <w:basedOn w:val="Normal"/>
    <w:link w:val="HeaderChar"/>
    <w:uiPriority w:val="99"/>
    <w:pPr>
      <w:tabs>
        <w:tab w:val="center" w:pos="4680"/>
        <w:tab w:val="right" w:pos="9360"/>
      </w:tabs>
    </w:pPr>
  </w:style>
  <w:style w:type="character" w:styleId="HeaderChar" w:customStyle="1">
    <w:name w:val="Header Char"/>
    <w:link w:val="Header"/>
    <w:uiPriority w:val="99"/>
    <w:locked/>
    <w:rPr>
      <w:rFonts w:cs="Times New Roman"/>
      <w:sz w:val="24"/>
      <w:szCs w:val="24"/>
    </w:rPr>
  </w:style>
  <w:style w:type="paragraph" w:styleId="Date">
    <w:name w:val="Date"/>
    <w:basedOn w:val="Normal"/>
    <w:next w:val="Normal"/>
    <w:link w:val="DateChar"/>
  </w:style>
  <w:style w:type="character" w:styleId="DateChar" w:customStyle="1">
    <w:name w:val="Date Char"/>
    <w:link w:val="Date"/>
    <w:semiHidden/>
    <w:locked/>
    <w:rPr>
      <w:rFonts w:cs="Times New Roman"/>
      <w:sz w:val="24"/>
      <w:szCs w:val="24"/>
    </w:rPr>
  </w:style>
  <w:style w:type="paragraph" w:styleId="Footers" w:customStyle="1">
    <w:name w:val="Footers"/>
    <w:basedOn w:val="Heading1"/>
    <w:pPr>
      <w:tabs>
        <w:tab w:val="left" w:pos="1440"/>
        <w:tab w:val="left" w:pos="7020"/>
        <w:tab w:val="right" w:pos="9360"/>
      </w:tabs>
    </w:pPr>
    <w:rPr>
      <w:b w:val="0"/>
      <w:sz w:val="20"/>
    </w:rPr>
  </w:style>
  <w:style w:type="paragraph" w:styleId="Footer">
    <w:name w:val="footer"/>
    <w:basedOn w:val="Normal"/>
    <w:link w:val="FooterChar"/>
    <w:pPr>
      <w:tabs>
        <w:tab w:val="center" w:pos="4320"/>
        <w:tab w:val="right" w:pos="8640"/>
      </w:tabs>
    </w:pPr>
    <w:rPr>
      <w:szCs w:val="20"/>
    </w:rPr>
  </w:style>
  <w:style w:type="character" w:styleId="FooterChar" w:customStyle="1">
    <w:name w:val="Footer Char"/>
    <w:link w:val="Footer"/>
    <w:locked/>
    <w:rPr>
      <w:rFonts w:cs="Times New Roman"/>
      <w:sz w:val="24"/>
    </w:rPr>
  </w:style>
  <w:style w:type="paragraph" w:styleId="CommentText">
    <w:name w:val="annotation text"/>
    <w:basedOn w:val="Normal"/>
    <w:link w:val="CommentTextChar"/>
    <w:rPr>
      <w:sz w:val="20"/>
      <w:szCs w:val="20"/>
    </w:rPr>
  </w:style>
  <w:style w:type="character" w:styleId="CommentTextChar" w:customStyle="1">
    <w:name w:val="Comment Text Char"/>
    <w:link w:val="CommentText"/>
    <w:locked/>
    <w:rPr>
      <w:rFonts w:cs="Times New Roman"/>
    </w:rPr>
  </w:style>
  <w:style w:type="paragraph" w:styleId="CommentSubject">
    <w:name w:val="annotation subject"/>
    <w:basedOn w:val="CommentText"/>
    <w:next w:val="CommentText"/>
    <w:link w:val="CommentSubjectChar"/>
    <w:rPr>
      <w:b/>
    </w:rPr>
  </w:style>
  <w:style w:type="character" w:styleId="CommentSubjectChar" w:customStyle="1">
    <w:name w:val="Comment Subject Char"/>
    <w:link w:val="CommentSubject"/>
    <w:locked/>
    <w:rPr>
      <w:rFonts w:cs="Times New Roman"/>
      <w:b/>
    </w:rPr>
  </w:style>
  <w:style w:type="paragraph" w:styleId="Revision">
    <w:name w:val="Revision"/>
    <w:hidden/>
    <w:semiHidden/>
    <w:rPr>
      <w:sz w:val="24"/>
      <w:szCs w:val="24"/>
    </w:rPr>
  </w:style>
  <w:style w:type="paragraph" w:styleId="TOCHeading2" w:customStyle="1">
    <w:name w:val="TOC Heading2"/>
    <w:basedOn w:val="Normal"/>
    <w:pPr>
      <w:spacing w:before="240" w:after="240"/>
    </w:pPr>
    <w:rPr>
      <w:b/>
    </w:rPr>
  </w:style>
  <w:style w:type="paragraph" w:styleId="EndnoteText">
    <w:name w:val="endnote text"/>
    <w:basedOn w:val="Normal"/>
    <w:link w:val="EndnoteTextChar"/>
    <w:rPr>
      <w:sz w:val="20"/>
      <w:szCs w:val="20"/>
    </w:rPr>
  </w:style>
  <w:style w:type="character" w:styleId="EndnoteTextChar" w:customStyle="1">
    <w:name w:val="Endnote Text Char"/>
    <w:link w:val="EndnoteText"/>
    <w:locked/>
    <w:rPr>
      <w:rFonts w:cs="Times New Roman"/>
    </w:rPr>
  </w:style>
  <w:style w:type="paragraph" w:styleId="BodyText">
    <w:name w:val="Body Text"/>
    <w:aliases w:val="b"/>
    <w:basedOn w:val="Normal"/>
    <w:link w:val="BodyTextChar"/>
    <w:pPr>
      <w:spacing w:after="240"/>
    </w:pPr>
  </w:style>
  <w:style w:type="character" w:styleId="BodyTextChar" w:customStyle="1">
    <w:name w:val="Body Text Char"/>
    <w:aliases w:val="b Char"/>
    <w:link w:val="BodyText"/>
    <w:locked/>
    <w:rPr>
      <w:rFonts w:cs="Times New Roman"/>
      <w:sz w:val="24"/>
      <w:szCs w:val="24"/>
    </w:rPr>
  </w:style>
  <w:style w:type="character" w:styleId="apple-style-span" w:customStyle="1">
    <w:name w:val="apple-style-span"/>
    <w:rPr>
      <w:rFonts w:cs="Times New Roman"/>
    </w:rPr>
  </w:style>
  <w:style w:type="paragraph" w:styleId="Heading22" w:customStyle="1">
    <w:name w:val="Heading 2_2"/>
    <w:basedOn w:val="Normal"/>
    <w:next w:val="Normal"/>
    <w:pPr>
      <w:keepNext/>
      <w:tabs>
        <w:tab w:val="left" w:pos="1080"/>
      </w:tabs>
      <w:spacing w:before="240" w:after="240"/>
      <w:ind w:left="1080" w:right="14" w:hanging="1080"/>
      <w:outlineLvl w:val="1"/>
    </w:pPr>
    <w:rPr>
      <w:rFonts w:ascii="Calibri" w:hAnsi="Calibri"/>
      <w:b/>
    </w:rPr>
  </w:style>
  <w:style w:type="paragraph" w:styleId="Heading31" w:customStyle="1">
    <w:name w:val="Heading 3_1"/>
    <w:basedOn w:val="Normal"/>
    <w:next w:val="Normal"/>
    <w:link w:val="Heading3Char0"/>
    <w:pPr>
      <w:keepNext/>
      <w:keepLines/>
      <w:tabs>
        <w:tab w:val="left" w:pos="1080"/>
      </w:tabs>
      <w:spacing w:before="240" w:after="240"/>
      <w:ind w:left="1080" w:right="634" w:hanging="1080"/>
      <w:outlineLvl w:val="2"/>
    </w:pPr>
    <w:rPr>
      <w:rFonts w:ascii="Calibri" w:hAnsi="Calibri"/>
      <w:b/>
      <w:szCs w:val="20"/>
    </w:rPr>
  </w:style>
  <w:style w:type="character" w:styleId="Heading3Char0" w:customStyle="1">
    <w:name w:val="Heading 3 Char_0"/>
    <w:link w:val="Heading31"/>
    <w:locked/>
    <w:rPr>
      <w:rFonts w:ascii="Calibri" w:hAnsi="Calibri"/>
      <w:b/>
      <w:sz w:val="24"/>
    </w:rPr>
  </w:style>
  <w:style w:type="paragraph" w:styleId="Heading41" w:customStyle="1">
    <w:name w:val="Heading 4_1"/>
    <w:basedOn w:val="Normal"/>
    <w:next w:val="Normal"/>
    <w:pPr>
      <w:keepNext/>
      <w:tabs>
        <w:tab w:val="left" w:pos="1800"/>
      </w:tabs>
      <w:spacing w:before="240" w:after="240"/>
      <w:ind w:left="1800" w:hanging="1080"/>
      <w:outlineLvl w:val="3"/>
    </w:pPr>
    <w:rPr>
      <w:rFonts w:ascii="Calibri" w:hAnsi="Calibri"/>
      <w:b/>
    </w:rPr>
  </w:style>
  <w:style w:type="paragraph" w:styleId="Bodypara1" w:customStyle="1">
    <w:name w:val="Body para_1"/>
    <w:basedOn w:val="Normal"/>
    <w:pPr>
      <w:spacing w:line="480" w:lineRule="auto"/>
      <w:ind w:firstLine="720"/>
    </w:pPr>
    <w:rPr>
      <w:rFonts w:ascii="Calibri" w:hAnsi="Calibri"/>
    </w:rPr>
  </w:style>
  <w:style w:type="paragraph" w:styleId="alphapara1" w:customStyle="1">
    <w:name w:val="alpha para_1"/>
    <w:basedOn w:val="Bodypara1"/>
    <w:pPr>
      <w:ind w:left="1440" w:hanging="720"/>
    </w:pPr>
  </w:style>
  <w:style w:type="paragraph" w:styleId="romannumeralpara0" w:customStyle="1">
    <w:name w:val="roman numeral para_0"/>
    <w:basedOn w:val="Normal"/>
    <w:pPr>
      <w:spacing w:line="480" w:lineRule="auto"/>
      <w:ind w:left="1440" w:hanging="720"/>
    </w:pPr>
    <w:rPr>
      <w:rFonts w:ascii="Calibri" w:hAnsi="Calibri"/>
    </w:rPr>
  </w:style>
  <w:style w:type="paragraph" w:styleId="00BulletList" w:customStyle="1">
    <w:name w:val="00 Bullet List"/>
    <w:basedOn w:val="Normal"/>
    <w:pPr>
      <w:numPr>
        <w:numId w:val="19"/>
      </w:numPr>
      <w:autoSpaceDE w:val="0"/>
      <w:autoSpaceDN w:val="0"/>
      <w:adjustRightInd w:val="0"/>
      <w:spacing w:after="120"/>
    </w:pPr>
    <w:rPr>
      <w:sz w:val="23"/>
    </w:rPr>
  </w:style>
  <w:style w:type="paragraph" w:styleId="00Normal" w:customStyle="1">
    <w:name w:val="00 Normal"/>
    <w:basedOn w:val="Normal"/>
    <w:pPr>
      <w:autoSpaceDE w:val="0"/>
      <w:autoSpaceDN w:val="0"/>
      <w:adjustRightInd w:val="0"/>
      <w:spacing w:after="240"/>
      <w:jc w:val="both"/>
    </w:pPr>
    <w:rPr>
      <w:sz w:val="23"/>
      <w:szCs w:val="23"/>
    </w:rPr>
  </w:style>
  <w:style w:type="paragraph" w:styleId="FootnoteText">
    <w:name w:val="footnote text"/>
    <w:basedOn w:val="Normal"/>
    <w:link w:val="FootnoteTextChar"/>
    <w:locked/>
    <w:rPr>
      <w:sz w:val="20"/>
      <w:szCs w:val="20"/>
    </w:rPr>
  </w:style>
  <w:style w:type="character" w:styleId="FootnoteTextChar" w:customStyle="1">
    <w:name w:val="Footnote Text Char"/>
    <w:basedOn w:val="DefaultParagraphFont"/>
    <w:link w:val="FootnoteTex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6418102">
      <w:bodyDiv w:val="1"/>
      <w:marLeft w:val="0"/>
      <w:marRight w:val="0"/>
      <w:marTop w:val="0"/>
      <w:marBottom w:val="0"/>
      <w:divBdr>
        <w:top w:val="none" w:sz="0" w:space="0" w:color="auto"/>
        <w:left w:val="none" w:sz="0" w:space="0" w:color="auto"/>
        <w:bottom w:val="none" w:sz="0" w:space="0" w:color="auto"/>
        <w:right w:val="none" w:sz="0" w:space="0" w:color="auto"/>
      </w:divBdr>
    </w:div>
    <w:div w:id="1678775492">
      <w:bodyDiv w:val="1"/>
      <w:marLeft w:val="0"/>
      <w:marRight w:val="0"/>
      <w:marTop w:val="0"/>
      <w:marBottom w:val="0"/>
      <w:divBdr>
        <w:top w:val="none" w:sz="0" w:space="0" w:color="auto"/>
        <w:left w:val="none" w:sz="0" w:space="0" w:color="auto"/>
        <w:bottom w:val="none" w:sz="0" w:space="0" w:color="auto"/>
        <w:right w:val="none" w:sz="0" w:space="0" w:color="auto"/>
      </w:divBdr>
    </w:div>
    <w:div w:id="201426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15" /><Relationship Type="http://schemas.openxmlformats.org/officeDocument/2006/relationships/footnotes" Target="footnotes.xml" Id="rId10" /><Relationship Type="http://schemas.microsoft.com/office/2011/relationships/people" Target="people.xml" Id="rId19"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4497</Words>
  <Characters>25156</Characters>
  <Application>
  </Application>
  <DocSecurity>0</DocSecurity>
  <Lines>967</Lines>
  <Paragraphs>1098</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28555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
  </dc:creator>
  <cp:lastModifiedBy>
  </cp:lastModifiedBy>
  <cp:revision>1</cp:revision>
  <dcterms:created xsi:type="dcterms:W3CDTF">1900-01-01T05:00:00Z</dcterms:created>
  <dcterms:modified xsi:type="dcterms:W3CDTF">1900-01-01T05:00:00Z</dcterms:modified>
</cp:coreProperties>
</file>

<file path=docProps/custom.xml><?xml version="1.0" encoding="utf-8"?>
<Properties xmlns="http://schemas.openxmlformats.org/officeDocument/2006/custom-properties" xmlns:vt="http://schemas.openxmlformats.org/officeDocument/2006/docPropsVTypes">
</Properties>
</file>